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153BA" w14:textId="6C0C47C0" w:rsidR="000F079D" w:rsidRPr="00826314" w:rsidRDefault="00DC661D" w:rsidP="000F079D">
      <w:pPr>
        <w:pStyle w:val="MTLTitulninadpis"/>
        <w:spacing w:before="1440"/>
      </w:pPr>
      <w:r w:rsidRPr="00826314">
        <w:t>VÝZVA K PODÁNÍ NABÍDKY</w:t>
      </w:r>
      <w:r w:rsidR="00854A8A">
        <w:t xml:space="preserve"> A ZADÁVACÍ DOKUMENTACE</w:t>
      </w:r>
    </w:p>
    <w:p w14:paraId="0E85BEB2" w14:textId="0B7280C4" w:rsidR="000F079D" w:rsidRPr="00826314" w:rsidRDefault="000F079D" w:rsidP="000F079D">
      <w:pPr>
        <w:pStyle w:val="MTLNormalhlavicka"/>
        <w:rPr>
          <w:rFonts w:cs="Segoe UI"/>
          <w:sz w:val="24"/>
          <w:szCs w:val="24"/>
        </w:rPr>
      </w:pPr>
    </w:p>
    <w:p w14:paraId="3BF16803" w14:textId="77777777" w:rsidR="000F079D" w:rsidRPr="00826314" w:rsidRDefault="000F079D" w:rsidP="000F079D">
      <w:pPr>
        <w:pStyle w:val="MTLTitulninadpis"/>
        <w:spacing w:before="1440"/>
        <w:rPr>
          <w:sz w:val="40"/>
          <w:szCs w:val="40"/>
        </w:rPr>
      </w:pPr>
      <w:r w:rsidRPr="00826314">
        <w:rPr>
          <w:sz w:val="40"/>
          <w:szCs w:val="40"/>
        </w:rPr>
        <w:t>VEŘEJNÁ ZAKÁZKA</w:t>
      </w:r>
    </w:p>
    <w:p w14:paraId="37302185" w14:textId="02B505B4" w:rsidR="000F079D" w:rsidRPr="00826314" w:rsidRDefault="000F079D" w:rsidP="00502F1E">
      <w:pPr>
        <w:spacing w:before="480" w:after="480"/>
        <w:jc w:val="center"/>
        <w:rPr>
          <w:rFonts w:cs="Segoe UI"/>
          <w:b/>
          <w:bCs/>
          <w:iCs/>
          <w:sz w:val="28"/>
          <w:szCs w:val="28"/>
        </w:rPr>
      </w:pPr>
      <w:r w:rsidRPr="00826314">
        <w:rPr>
          <w:rFonts w:cs="Segoe UI"/>
          <w:b/>
          <w:bCs/>
          <w:iCs/>
          <w:sz w:val="28"/>
          <w:szCs w:val="28"/>
        </w:rPr>
        <w:t>„</w:t>
      </w:r>
      <w:r w:rsidR="00DC661D" w:rsidRPr="00076F7D">
        <w:rPr>
          <w:rFonts w:cs="Segoe UI"/>
          <w:b/>
          <w:sz w:val="32"/>
          <w:szCs w:val="36"/>
        </w:rPr>
        <w:t>Optimalizace stávajících kotlů K2 a K3</w:t>
      </w:r>
      <w:r w:rsidR="00BC3B18" w:rsidRPr="00826314">
        <w:rPr>
          <w:rFonts w:cs="Segoe UI"/>
          <w:b/>
          <w:bCs/>
          <w:iCs/>
          <w:sz w:val="28"/>
          <w:szCs w:val="28"/>
        </w:rPr>
        <w:t>“</w:t>
      </w:r>
    </w:p>
    <w:p w14:paraId="4C82AA68" w14:textId="62537D12" w:rsidR="000F079D" w:rsidRPr="00826314" w:rsidRDefault="00DC661D" w:rsidP="000F079D">
      <w:pPr>
        <w:spacing w:before="240"/>
        <w:jc w:val="center"/>
        <w:rPr>
          <w:rFonts w:cs="Segoe UI"/>
          <w:sz w:val="24"/>
          <w:szCs w:val="24"/>
        </w:rPr>
      </w:pPr>
      <w:r w:rsidRPr="00826314">
        <w:rPr>
          <w:rFonts w:cs="Segoe UI"/>
          <w:sz w:val="24"/>
          <w:szCs w:val="24"/>
        </w:rPr>
        <w:t>podlimitní sektorová veřejná zakázka</w:t>
      </w:r>
      <w:r w:rsidR="00854A8A">
        <w:rPr>
          <w:rFonts w:cs="Segoe UI"/>
          <w:sz w:val="24"/>
          <w:szCs w:val="24"/>
        </w:rPr>
        <w:t xml:space="preserve"> na stavební práce zadávaná</w:t>
      </w:r>
      <w:r w:rsidRPr="00826314">
        <w:rPr>
          <w:rFonts w:cs="Segoe UI"/>
          <w:sz w:val="24"/>
          <w:szCs w:val="24"/>
        </w:rPr>
        <w:t xml:space="preserve"> mimo režim </w:t>
      </w:r>
      <w:r w:rsidR="00854A8A">
        <w:rPr>
          <w:rFonts w:cs="Segoe UI"/>
          <w:sz w:val="24"/>
          <w:szCs w:val="24"/>
        </w:rPr>
        <w:t xml:space="preserve">zadávacího řízení v souladu se </w:t>
      </w:r>
      <w:r w:rsidRPr="00826314">
        <w:rPr>
          <w:rFonts w:cs="Segoe UI"/>
          <w:sz w:val="24"/>
          <w:szCs w:val="24"/>
        </w:rPr>
        <w:t>zákon</w:t>
      </w:r>
      <w:r w:rsidR="00854A8A">
        <w:rPr>
          <w:rFonts w:cs="Segoe UI"/>
          <w:sz w:val="24"/>
          <w:szCs w:val="24"/>
        </w:rPr>
        <w:t>em</w:t>
      </w:r>
      <w:r w:rsidRPr="00826314">
        <w:rPr>
          <w:rFonts w:cs="Segoe UI"/>
          <w:sz w:val="24"/>
          <w:szCs w:val="24"/>
        </w:rPr>
        <w:t xml:space="preserve"> č. 134/2016 Sb., o zadávání veřejných zakázek, ve znění pozdějších předpisů (dále jen „</w:t>
      </w:r>
      <w:r w:rsidRPr="00826314">
        <w:rPr>
          <w:rFonts w:cs="Segoe UI"/>
          <w:b/>
          <w:bCs/>
          <w:i/>
          <w:iCs/>
          <w:sz w:val="24"/>
          <w:szCs w:val="24"/>
        </w:rPr>
        <w:t>ZZVZ</w:t>
      </w:r>
      <w:r w:rsidRPr="00826314">
        <w:rPr>
          <w:rFonts w:cs="Segoe UI"/>
          <w:sz w:val="24"/>
          <w:szCs w:val="24"/>
        </w:rPr>
        <w:t>“)</w:t>
      </w:r>
    </w:p>
    <w:p w14:paraId="28EBA9C7" w14:textId="478932F5" w:rsidR="00D1393B" w:rsidRPr="00826314" w:rsidRDefault="00D1393B" w:rsidP="000F079D">
      <w:pPr>
        <w:spacing w:before="240"/>
        <w:jc w:val="center"/>
        <w:rPr>
          <w:rFonts w:cs="Segoe UI"/>
          <w:sz w:val="24"/>
          <w:szCs w:val="24"/>
        </w:rPr>
      </w:pPr>
    </w:p>
    <w:p w14:paraId="6EE71F3A" w14:textId="05AF8F78" w:rsidR="00D1393B" w:rsidRPr="00826314" w:rsidRDefault="00D1393B" w:rsidP="000F079D">
      <w:pPr>
        <w:spacing w:before="240"/>
        <w:jc w:val="center"/>
        <w:rPr>
          <w:rFonts w:cs="Segoe UI"/>
          <w:sz w:val="24"/>
          <w:szCs w:val="24"/>
        </w:rPr>
      </w:pPr>
    </w:p>
    <w:p w14:paraId="454E7CFE" w14:textId="77777777" w:rsidR="00E41F4E" w:rsidRPr="00826314" w:rsidRDefault="00E41F4E" w:rsidP="00E41F4E">
      <w:pPr>
        <w:spacing w:after="0" w:line="240" w:lineRule="atLeast"/>
        <w:rPr>
          <w:rFonts w:cs="Segoe UI"/>
          <w:b/>
          <w:highlight w:val="yellow"/>
        </w:rPr>
      </w:pPr>
    </w:p>
    <w:p w14:paraId="6F1E059F" w14:textId="77777777" w:rsidR="00E41F4E" w:rsidRPr="00826314" w:rsidRDefault="00E41F4E" w:rsidP="00E41F4E">
      <w:pPr>
        <w:spacing w:after="0" w:line="240" w:lineRule="atLeast"/>
        <w:rPr>
          <w:rFonts w:cs="Segoe UI"/>
          <w:b/>
          <w:highlight w:val="yellow"/>
        </w:rPr>
      </w:pPr>
    </w:p>
    <w:p w14:paraId="6DCA8D6F" w14:textId="77777777" w:rsidR="00E41F4E" w:rsidRPr="00826314" w:rsidRDefault="00E41F4E" w:rsidP="00E41F4E">
      <w:pPr>
        <w:spacing w:after="0" w:line="240" w:lineRule="atLeast"/>
        <w:rPr>
          <w:rFonts w:cs="Segoe UI"/>
          <w:b/>
          <w:highlight w:val="yellow"/>
        </w:rPr>
      </w:pPr>
    </w:p>
    <w:p w14:paraId="0EA0D217" w14:textId="77777777" w:rsidR="00E41F4E" w:rsidRPr="00826314" w:rsidRDefault="00E41F4E" w:rsidP="00E41F4E">
      <w:pPr>
        <w:spacing w:after="0" w:line="240" w:lineRule="atLeast"/>
        <w:rPr>
          <w:rFonts w:cs="Segoe UI"/>
          <w:b/>
          <w:highlight w:val="yellow"/>
        </w:rPr>
      </w:pPr>
    </w:p>
    <w:p w14:paraId="4AA86C16" w14:textId="77777777" w:rsidR="00E41F4E" w:rsidRPr="00826314" w:rsidRDefault="00E41F4E" w:rsidP="00E41F4E">
      <w:pPr>
        <w:spacing w:after="0" w:line="240" w:lineRule="atLeast"/>
        <w:rPr>
          <w:rFonts w:cs="Segoe UI"/>
          <w:b/>
          <w:highlight w:val="yellow"/>
        </w:rPr>
      </w:pPr>
    </w:p>
    <w:p w14:paraId="667D289F" w14:textId="77777777" w:rsidR="00E41F4E" w:rsidRPr="00826314" w:rsidRDefault="00E41F4E" w:rsidP="00E41F4E">
      <w:pPr>
        <w:spacing w:after="0" w:line="240" w:lineRule="atLeast"/>
        <w:rPr>
          <w:rFonts w:cs="Segoe UI"/>
          <w:b/>
          <w:highlight w:val="yellow"/>
        </w:rPr>
      </w:pPr>
    </w:p>
    <w:p w14:paraId="6A8C3E24" w14:textId="77777777" w:rsidR="00E41F4E" w:rsidRPr="00826314" w:rsidRDefault="00E41F4E" w:rsidP="00E41F4E">
      <w:pPr>
        <w:spacing w:after="0" w:line="240" w:lineRule="atLeast"/>
        <w:rPr>
          <w:rFonts w:cs="Segoe UI"/>
          <w:b/>
          <w:highlight w:val="yellow"/>
        </w:rPr>
      </w:pPr>
    </w:p>
    <w:p w14:paraId="1CBE7C53" w14:textId="77777777" w:rsidR="00E41F4E" w:rsidRDefault="00E41F4E" w:rsidP="00E41F4E">
      <w:pPr>
        <w:spacing w:after="0" w:line="240" w:lineRule="atLeast"/>
        <w:rPr>
          <w:rFonts w:cs="Segoe UI"/>
          <w:b/>
          <w:highlight w:val="yellow"/>
        </w:rPr>
      </w:pPr>
    </w:p>
    <w:p w14:paraId="2F1BD6C5" w14:textId="77777777" w:rsidR="004E783F" w:rsidRPr="00826314" w:rsidRDefault="004E783F" w:rsidP="00E41F4E">
      <w:pPr>
        <w:spacing w:after="0" w:line="240" w:lineRule="atLeast"/>
        <w:rPr>
          <w:rFonts w:cs="Segoe UI"/>
          <w:b/>
          <w:highlight w:val="yellow"/>
        </w:rPr>
      </w:pPr>
    </w:p>
    <w:p w14:paraId="2EEBD5B3" w14:textId="5585A4F8" w:rsidR="00E97663" w:rsidRPr="00826314" w:rsidRDefault="00DC661D" w:rsidP="00E41F4E">
      <w:pPr>
        <w:pStyle w:val="MTLNormalbezmezer"/>
        <w:spacing w:line="240" w:lineRule="atLeast"/>
        <w:rPr>
          <w:rFonts w:cs="Segoe UI"/>
          <w:b/>
        </w:rPr>
      </w:pPr>
      <w:r w:rsidRPr="00826314">
        <w:rPr>
          <w:rFonts w:cs="Segoe UI"/>
          <w:b/>
        </w:rPr>
        <w:t>SAKO Brno</w:t>
      </w:r>
      <w:r w:rsidR="00AE7283" w:rsidRPr="00826314">
        <w:rPr>
          <w:rFonts w:cs="Segoe UI"/>
          <w:b/>
        </w:rPr>
        <w:t>, a.s.</w:t>
      </w:r>
    </w:p>
    <w:p w14:paraId="6A3CEF7D" w14:textId="2783BBE1" w:rsidR="000F079D" w:rsidRPr="00826314" w:rsidRDefault="000F079D" w:rsidP="00E41F4E">
      <w:pPr>
        <w:pStyle w:val="MTLNormalbezmezer"/>
        <w:spacing w:line="240" w:lineRule="atLeast"/>
        <w:rPr>
          <w:rFonts w:cs="Segoe UI"/>
          <w:highlight w:val="yellow"/>
        </w:rPr>
      </w:pPr>
      <w:r w:rsidRPr="00826314">
        <w:rPr>
          <w:rFonts w:cs="Segoe UI"/>
          <w:b/>
        </w:rPr>
        <w:t>Sídlo:</w:t>
      </w:r>
      <w:r w:rsidRPr="00826314">
        <w:rPr>
          <w:rFonts w:cs="Segoe UI"/>
        </w:rPr>
        <w:t xml:space="preserve"> </w:t>
      </w:r>
      <w:r w:rsidR="00DC661D" w:rsidRPr="00826314">
        <w:rPr>
          <w:rFonts w:cs="Segoe UI"/>
        </w:rPr>
        <w:t>Jedovnická 2, 628 00 Brno</w:t>
      </w:r>
    </w:p>
    <w:p w14:paraId="5F50F5E4" w14:textId="466EFE72" w:rsidR="000F079D" w:rsidRPr="00826314" w:rsidRDefault="000F079D" w:rsidP="009434AD">
      <w:pPr>
        <w:pStyle w:val="MTLNormalbezmezer"/>
        <w:spacing w:line="240" w:lineRule="atLeast"/>
        <w:rPr>
          <w:rFonts w:cs="Segoe UI"/>
          <w:b/>
          <w:bCs/>
          <w:caps/>
          <w:sz w:val="28"/>
          <w:szCs w:val="28"/>
          <w:u w:val="single"/>
        </w:rPr>
      </w:pPr>
      <w:r w:rsidRPr="00826314">
        <w:rPr>
          <w:rFonts w:cs="Segoe UI"/>
          <w:b/>
        </w:rPr>
        <w:t>IČO:</w:t>
      </w:r>
      <w:r w:rsidRPr="00826314">
        <w:rPr>
          <w:rFonts w:cs="Segoe UI"/>
        </w:rPr>
        <w:t xml:space="preserve"> </w:t>
      </w:r>
      <w:r w:rsidR="00DC661D" w:rsidRPr="00826314">
        <w:rPr>
          <w:rFonts w:cs="Segoe UI"/>
        </w:rPr>
        <w:t>60713470</w:t>
      </w:r>
      <w:r w:rsidRPr="00826314">
        <w:rPr>
          <w:rFonts w:cs="Segoe UI"/>
          <w:sz w:val="28"/>
          <w:szCs w:val="28"/>
        </w:rPr>
        <w:br w:type="page"/>
      </w:r>
    </w:p>
    <w:p w14:paraId="257FFAEF" w14:textId="77777777" w:rsidR="00293F90" w:rsidRPr="00826314" w:rsidRDefault="00261955" w:rsidP="00FD5B0F">
      <w:pPr>
        <w:pStyle w:val="Nadpis1"/>
        <w:rPr>
          <w:rFonts w:cs="Segoe UI"/>
        </w:rPr>
      </w:pPr>
      <w:bookmarkStart w:id="0" w:name="_Toc201220822"/>
      <w:r w:rsidRPr="00826314">
        <w:rPr>
          <w:rFonts w:cs="Segoe UI"/>
        </w:rPr>
        <w:lastRenderedPageBreak/>
        <w:t>IDENTIFIKAČNÍ ÚDAJE ZADAVATELE A DALŠÍCH OSOB</w:t>
      </w:r>
      <w:bookmarkEnd w:id="0"/>
    </w:p>
    <w:p w14:paraId="39CA7AF1" w14:textId="77777777" w:rsidR="00D231C9" w:rsidRPr="00826314" w:rsidRDefault="00293F90" w:rsidP="00FD5B0F">
      <w:pPr>
        <w:pStyle w:val="Nadpis2"/>
        <w:rPr>
          <w:rFonts w:cs="Segoe UI"/>
        </w:rPr>
      </w:pPr>
      <w:bookmarkStart w:id="1" w:name="_Základní_údaje_o"/>
      <w:bookmarkStart w:id="2" w:name="_Toc32627406"/>
      <w:bookmarkStart w:id="3" w:name="_Toc123534344"/>
      <w:bookmarkStart w:id="4" w:name="_Ref207286254"/>
      <w:bookmarkEnd w:id="1"/>
      <w:r w:rsidRPr="00826314">
        <w:rPr>
          <w:rFonts w:cs="Segoe UI"/>
        </w:rPr>
        <w:t>Z</w:t>
      </w:r>
      <w:bookmarkEnd w:id="2"/>
      <w:bookmarkEnd w:id="3"/>
      <w:r w:rsidR="00B07700" w:rsidRPr="00826314">
        <w:rPr>
          <w:rFonts w:cs="Segoe UI"/>
        </w:rPr>
        <w:t>adavatel</w:t>
      </w:r>
      <w:bookmarkStart w:id="5" w:name="_Ref207332822"/>
      <w:bookmarkEnd w:id="4"/>
    </w:p>
    <w:tbl>
      <w:tblPr>
        <w:tblW w:w="867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0"/>
        <w:gridCol w:w="4665"/>
      </w:tblGrid>
      <w:tr w:rsidR="006002E9" w:rsidRPr="00826314" w14:paraId="14C94643"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27DB3A68" w14:textId="77777777" w:rsidR="006002E9" w:rsidRPr="00826314" w:rsidRDefault="00A72913" w:rsidP="00FD5B0F">
            <w:pPr>
              <w:pStyle w:val="MTLNormalbezmezer"/>
              <w:rPr>
                <w:rFonts w:cs="Segoe UI"/>
                <w:b/>
              </w:rPr>
            </w:pPr>
            <w:r w:rsidRPr="00826314">
              <w:rPr>
                <w:rFonts w:cs="Segoe UI"/>
                <w:b/>
              </w:rPr>
              <w:t>Název</w:t>
            </w:r>
            <w:r w:rsidR="006002E9" w:rsidRPr="00826314">
              <w:rPr>
                <w:rFonts w:cs="Segoe UI"/>
                <w:b/>
              </w:rPr>
              <w:t xml:space="preserve"> zadavatele</w:t>
            </w:r>
          </w:p>
        </w:tc>
        <w:tc>
          <w:tcPr>
            <w:tcW w:w="4665" w:type="dxa"/>
            <w:tcBorders>
              <w:top w:val="single" w:sz="4" w:space="0" w:color="auto"/>
              <w:left w:val="single" w:sz="4" w:space="0" w:color="auto"/>
              <w:bottom w:val="single" w:sz="4" w:space="0" w:color="auto"/>
              <w:right w:val="single" w:sz="4" w:space="0" w:color="auto"/>
            </w:tcBorders>
            <w:vAlign w:val="center"/>
            <w:hideMark/>
          </w:tcPr>
          <w:p w14:paraId="205C6CDE" w14:textId="2DAC84A1" w:rsidR="006002E9" w:rsidRPr="00826314" w:rsidRDefault="00DC661D" w:rsidP="00FD5B0F">
            <w:pPr>
              <w:pStyle w:val="MTLNormalbezmezer"/>
              <w:rPr>
                <w:rFonts w:cs="Segoe UI"/>
                <w:szCs w:val="22"/>
              </w:rPr>
            </w:pPr>
            <w:r w:rsidRPr="00826314">
              <w:rPr>
                <w:rFonts w:cs="Segoe UI"/>
                <w:b/>
                <w:bCs/>
              </w:rPr>
              <w:t>SAKO Brno, a.s.</w:t>
            </w:r>
          </w:p>
        </w:tc>
      </w:tr>
      <w:tr w:rsidR="006002E9" w:rsidRPr="00826314" w14:paraId="0358114C"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08992201" w14:textId="77777777" w:rsidR="006002E9" w:rsidRPr="00826314" w:rsidRDefault="006002E9" w:rsidP="00FD5B0F">
            <w:pPr>
              <w:pStyle w:val="MTLNormalbezmezer"/>
              <w:rPr>
                <w:rFonts w:cs="Segoe UI"/>
                <w:b/>
              </w:rPr>
            </w:pPr>
            <w:r w:rsidRPr="00826314">
              <w:rPr>
                <w:rFonts w:cs="Segoe UI"/>
                <w:b/>
              </w:rPr>
              <w:t>Sídlo zadavatele</w:t>
            </w:r>
          </w:p>
        </w:tc>
        <w:tc>
          <w:tcPr>
            <w:tcW w:w="4665" w:type="dxa"/>
            <w:tcBorders>
              <w:top w:val="single" w:sz="4" w:space="0" w:color="auto"/>
              <w:left w:val="single" w:sz="4" w:space="0" w:color="auto"/>
              <w:bottom w:val="single" w:sz="4" w:space="0" w:color="auto"/>
              <w:right w:val="single" w:sz="4" w:space="0" w:color="auto"/>
            </w:tcBorders>
            <w:vAlign w:val="center"/>
            <w:hideMark/>
          </w:tcPr>
          <w:p w14:paraId="75BA3389" w14:textId="615DA6FA" w:rsidR="006002E9" w:rsidRPr="00826314" w:rsidRDefault="00DC661D" w:rsidP="00FD5B0F">
            <w:pPr>
              <w:pStyle w:val="MTLNormalbezmezer"/>
              <w:rPr>
                <w:rFonts w:cs="Segoe UI"/>
                <w:szCs w:val="22"/>
              </w:rPr>
            </w:pPr>
            <w:bookmarkStart w:id="6" w:name="_Hlk207273387"/>
            <w:r w:rsidRPr="00826314">
              <w:rPr>
                <w:rFonts w:cs="Segoe UI"/>
              </w:rPr>
              <w:t>Jedovnická 2, 628 00 Brno</w:t>
            </w:r>
            <w:bookmarkEnd w:id="6"/>
          </w:p>
        </w:tc>
      </w:tr>
      <w:tr w:rsidR="006002E9" w:rsidRPr="00826314" w14:paraId="789D9887"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649C5445" w14:textId="77777777" w:rsidR="006002E9" w:rsidRPr="00826314" w:rsidRDefault="006002E9" w:rsidP="00FD5B0F">
            <w:pPr>
              <w:pStyle w:val="MTLNormalbezmezer"/>
              <w:rPr>
                <w:rFonts w:cs="Segoe UI"/>
                <w:b/>
              </w:rPr>
            </w:pPr>
            <w:r w:rsidRPr="00826314">
              <w:rPr>
                <w:rFonts w:cs="Segoe UI"/>
                <w:b/>
              </w:rPr>
              <w:t>IČO zadavatele</w:t>
            </w:r>
          </w:p>
        </w:tc>
        <w:tc>
          <w:tcPr>
            <w:tcW w:w="4665" w:type="dxa"/>
            <w:tcBorders>
              <w:top w:val="single" w:sz="4" w:space="0" w:color="auto"/>
              <w:left w:val="single" w:sz="4" w:space="0" w:color="auto"/>
              <w:bottom w:val="single" w:sz="4" w:space="0" w:color="auto"/>
              <w:right w:val="single" w:sz="4" w:space="0" w:color="auto"/>
            </w:tcBorders>
            <w:vAlign w:val="center"/>
            <w:hideMark/>
          </w:tcPr>
          <w:p w14:paraId="5C59B5BA" w14:textId="06DF8A98" w:rsidR="006002E9" w:rsidRPr="00826314" w:rsidRDefault="00DC661D" w:rsidP="00FD5B0F">
            <w:pPr>
              <w:pStyle w:val="MTLNormalbezmezer"/>
              <w:rPr>
                <w:rFonts w:cs="Segoe UI"/>
                <w:szCs w:val="22"/>
              </w:rPr>
            </w:pPr>
            <w:bookmarkStart w:id="7" w:name="_Hlk207273405"/>
            <w:r w:rsidRPr="00826314">
              <w:rPr>
                <w:rFonts w:cs="Segoe UI"/>
              </w:rPr>
              <w:t>60713470</w:t>
            </w:r>
            <w:bookmarkEnd w:id="7"/>
          </w:p>
        </w:tc>
      </w:tr>
      <w:tr w:rsidR="00DC661D" w:rsidRPr="00826314" w14:paraId="59F34A2E"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tcPr>
          <w:p w14:paraId="00F72B20" w14:textId="22BEC52A" w:rsidR="00DC661D" w:rsidRPr="00826314" w:rsidRDefault="00DC661D" w:rsidP="00FD5B0F">
            <w:pPr>
              <w:pStyle w:val="MTLNormalbezmezer"/>
              <w:rPr>
                <w:rFonts w:cs="Segoe UI"/>
                <w:b/>
              </w:rPr>
            </w:pPr>
            <w:r w:rsidRPr="00826314">
              <w:rPr>
                <w:rFonts w:cs="Segoe UI"/>
                <w:b/>
              </w:rPr>
              <w:t>Zapsaná v</w:t>
            </w:r>
          </w:p>
        </w:tc>
        <w:tc>
          <w:tcPr>
            <w:tcW w:w="4665" w:type="dxa"/>
            <w:tcBorders>
              <w:top w:val="single" w:sz="4" w:space="0" w:color="auto"/>
              <w:left w:val="single" w:sz="4" w:space="0" w:color="auto"/>
              <w:bottom w:val="single" w:sz="4" w:space="0" w:color="auto"/>
              <w:right w:val="single" w:sz="4" w:space="0" w:color="auto"/>
            </w:tcBorders>
            <w:vAlign w:val="center"/>
          </w:tcPr>
          <w:p w14:paraId="253E1689" w14:textId="315FDB12" w:rsidR="00DC661D" w:rsidRPr="00826314" w:rsidRDefault="00502F1E" w:rsidP="00FD5B0F">
            <w:pPr>
              <w:pStyle w:val="MTLNormalbezmezer"/>
              <w:rPr>
                <w:rFonts w:cs="Segoe UI"/>
              </w:rPr>
            </w:pPr>
            <w:r w:rsidRPr="00826314">
              <w:rPr>
                <w:rFonts w:cs="Segoe UI"/>
              </w:rPr>
              <w:t>o</w:t>
            </w:r>
            <w:r w:rsidR="00DC661D" w:rsidRPr="00826314">
              <w:rPr>
                <w:rFonts w:cs="Segoe UI"/>
              </w:rPr>
              <w:t xml:space="preserve">bchodním rejstříku vedeném Krajským soudem v Brně pod </w:t>
            </w:r>
            <w:proofErr w:type="spellStart"/>
            <w:r w:rsidR="00DC661D" w:rsidRPr="00826314">
              <w:rPr>
                <w:rFonts w:cs="Segoe UI"/>
              </w:rPr>
              <w:t>sp</w:t>
            </w:r>
            <w:proofErr w:type="spellEnd"/>
            <w:r w:rsidR="00DC661D" w:rsidRPr="00826314">
              <w:rPr>
                <w:rFonts w:cs="Segoe UI"/>
              </w:rPr>
              <w:t>. zn. B 1371</w:t>
            </w:r>
          </w:p>
        </w:tc>
      </w:tr>
      <w:tr w:rsidR="006002E9" w:rsidRPr="00826314" w14:paraId="3743992A"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50F16BD4" w14:textId="77777777" w:rsidR="006002E9" w:rsidRPr="00826314" w:rsidRDefault="00C56700" w:rsidP="00FD5B0F">
            <w:pPr>
              <w:pStyle w:val="MTLNormalbezmezer"/>
              <w:rPr>
                <w:rFonts w:cs="Segoe UI"/>
                <w:b/>
              </w:rPr>
            </w:pPr>
            <w:r w:rsidRPr="00826314">
              <w:rPr>
                <w:rFonts w:cs="Segoe UI"/>
                <w:b/>
              </w:rPr>
              <w:t>P</w:t>
            </w:r>
            <w:r w:rsidR="006002E9" w:rsidRPr="00826314">
              <w:rPr>
                <w:rFonts w:cs="Segoe UI"/>
                <w:b/>
              </w:rPr>
              <w:t>rofil zadavatele</w:t>
            </w:r>
          </w:p>
        </w:tc>
        <w:bookmarkStart w:id="8" w:name="OLE_LINK2"/>
        <w:bookmarkStart w:id="9" w:name="OLE_LINK1"/>
        <w:tc>
          <w:tcPr>
            <w:tcW w:w="4665" w:type="dxa"/>
            <w:tcBorders>
              <w:top w:val="single" w:sz="4" w:space="0" w:color="auto"/>
              <w:left w:val="single" w:sz="4" w:space="0" w:color="auto"/>
              <w:bottom w:val="single" w:sz="4" w:space="0" w:color="auto"/>
              <w:right w:val="single" w:sz="4" w:space="0" w:color="auto"/>
            </w:tcBorders>
            <w:vAlign w:val="center"/>
            <w:hideMark/>
          </w:tcPr>
          <w:p w14:paraId="58C2765C" w14:textId="404E40BD" w:rsidR="006002E9" w:rsidRPr="00826314" w:rsidRDefault="00DC661D" w:rsidP="00FD5B0F">
            <w:pPr>
              <w:pStyle w:val="MTLNormalbezmezer"/>
              <w:rPr>
                <w:rFonts w:cs="Segoe UI"/>
                <w:szCs w:val="22"/>
              </w:rPr>
            </w:pPr>
            <w:r>
              <w:fldChar w:fldCharType="begin"/>
            </w:r>
            <w:r>
              <w:instrText>HYPERLINK "https://zakazky.sako.cz/profile_display_2.html"</w:instrText>
            </w:r>
            <w:r>
              <w:fldChar w:fldCharType="separate"/>
            </w:r>
            <w:r w:rsidRPr="00826314">
              <w:rPr>
                <w:rStyle w:val="Hypertextovodkaz"/>
                <w:rFonts w:cs="Segoe UI"/>
              </w:rPr>
              <w:t>https://zakazky.sako.cz/</w:t>
            </w:r>
            <w:r>
              <w:fldChar w:fldCharType="end"/>
            </w:r>
            <w:bookmarkEnd w:id="8"/>
            <w:r w:rsidR="0035046D" w:rsidRPr="00826314">
              <w:rPr>
                <w:rFonts w:cs="Segoe UI"/>
                <w:szCs w:val="22"/>
              </w:rPr>
              <w:t xml:space="preserve"> </w:t>
            </w:r>
            <w:bookmarkEnd w:id="9"/>
          </w:p>
        </w:tc>
      </w:tr>
      <w:tr w:rsidR="00DC661D" w:rsidRPr="00826314" w14:paraId="47C8CE72"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tcPr>
          <w:p w14:paraId="602B7B88" w14:textId="402B4453" w:rsidR="00DC661D" w:rsidRPr="00826314" w:rsidRDefault="00502F1E" w:rsidP="00502F1E">
            <w:pPr>
              <w:pStyle w:val="MTLNormalbezmezer"/>
              <w:jc w:val="left"/>
              <w:rPr>
                <w:rFonts w:cs="Segoe UI"/>
                <w:b/>
              </w:rPr>
            </w:pPr>
            <w:r w:rsidRPr="00826314">
              <w:rPr>
                <w:rFonts w:cs="Segoe UI"/>
                <w:b/>
              </w:rPr>
              <w:t>Osoby oprávněné zastupovat zadavatele</w:t>
            </w:r>
          </w:p>
        </w:tc>
        <w:tc>
          <w:tcPr>
            <w:tcW w:w="4665" w:type="dxa"/>
            <w:tcBorders>
              <w:top w:val="single" w:sz="4" w:space="0" w:color="auto"/>
              <w:left w:val="single" w:sz="4" w:space="0" w:color="auto"/>
              <w:bottom w:val="single" w:sz="4" w:space="0" w:color="auto"/>
              <w:right w:val="single" w:sz="4" w:space="0" w:color="auto"/>
            </w:tcBorders>
            <w:vAlign w:val="center"/>
          </w:tcPr>
          <w:p w14:paraId="51C0A37E" w14:textId="77777777" w:rsidR="00DC661D" w:rsidRPr="00826314" w:rsidRDefault="00502F1E" w:rsidP="00502F1E">
            <w:pPr>
              <w:pStyle w:val="MTLNormalbezmezer"/>
              <w:spacing w:before="120"/>
              <w:rPr>
                <w:rFonts w:cs="Segoe UI"/>
              </w:rPr>
            </w:pPr>
            <w:r w:rsidRPr="00826314">
              <w:rPr>
                <w:rFonts w:cs="Segoe UI"/>
              </w:rPr>
              <w:t xml:space="preserve">Ing. Pavel </w:t>
            </w:r>
            <w:proofErr w:type="spellStart"/>
            <w:r w:rsidRPr="00826314">
              <w:rPr>
                <w:rFonts w:cs="Segoe UI"/>
              </w:rPr>
              <w:t>Urubek</w:t>
            </w:r>
            <w:proofErr w:type="spellEnd"/>
            <w:r w:rsidRPr="00826314">
              <w:rPr>
                <w:rFonts w:cs="Segoe UI"/>
              </w:rPr>
              <w:t>, předseda představenstva</w:t>
            </w:r>
          </w:p>
          <w:p w14:paraId="078B2446" w14:textId="77777777" w:rsidR="00502F1E" w:rsidRPr="00826314" w:rsidRDefault="00502F1E" w:rsidP="00FD5B0F">
            <w:pPr>
              <w:pStyle w:val="MTLNormalbezmezer"/>
              <w:rPr>
                <w:rFonts w:cs="Segoe UI"/>
              </w:rPr>
            </w:pPr>
            <w:r w:rsidRPr="00826314">
              <w:rPr>
                <w:rFonts w:cs="Segoe UI"/>
              </w:rPr>
              <w:t xml:space="preserve">Ing. Daniel </w:t>
            </w:r>
            <w:proofErr w:type="spellStart"/>
            <w:r w:rsidRPr="00826314">
              <w:rPr>
                <w:rFonts w:cs="Segoe UI"/>
              </w:rPr>
              <w:t>Struž</w:t>
            </w:r>
            <w:proofErr w:type="spellEnd"/>
            <w:r w:rsidRPr="00826314">
              <w:rPr>
                <w:rFonts w:cs="Segoe UI"/>
              </w:rPr>
              <w:t>, MBA, místopředseda představenstva</w:t>
            </w:r>
          </w:p>
          <w:p w14:paraId="7F2EF70E" w14:textId="27B7D20D" w:rsidR="00502F1E" w:rsidRPr="00826314" w:rsidRDefault="00502F1E" w:rsidP="00502F1E">
            <w:pPr>
              <w:pStyle w:val="MTLNormalbezmezer"/>
              <w:spacing w:after="120"/>
              <w:rPr>
                <w:rFonts w:cs="Segoe UI"/>
              </w:rPr>
            </w:pPr>
            <w:r w:rsidRPr="00826314">
              <w:rPr>
                <w:rFonts w:cs="Segoe UI"/>
              </w:rPr>
              <w:t>Ing. Karel Jelínek, generální ředitel</w:t>
            </w:r>
          </w:p>
        </w:tc>
      </w:tr>
    </w:tbl>
    <w:p w14:paraId="3757AFC2" w14:textId="4CF69B3B" w:rsidR="003129AE" w:rsidRPr="00826314" w:rsidRDefault="009C3156" w:rsidP="00FD5B0F">
      <w:pPr>
        <w:pStyle w:val="Nadpis2"/>
        <w:rPr>
          <w:rFonts w:cs="Segoe UI"/>
        </w:rPr>
      </w:pPr>
      <w:bookmarkStart w:id="10" w:name="_Ref207725332"/>
      <w:bookmarkEnd w:id="5"/>
      <w:r>
        <w:rPr>
          <w:rFonts w:cs="Segoe UI"/>
        </w:rPr>
        <w:t>Zástupce zadavatele</w:t>
      </w:r>
      <w:bookmarkEnd w:id="10"/>
    </w:p>
    <w:p w14:paraId="4ED06B33" w14:textId="675AAD52" w:rsidR="00502F1E" w:rsidRPr="00826314" w:rsidRDefault="009C3156" w:rsidP="00FD5B0F">
      <w:pPr>
        <w:rPr>
          <w:rFonts w:cs="Segoe UI"/>
        </w:rPr>
      </w:pPr>
      <w:r w:rsidRPr="009C3156">
        <w:rPr>
          <w:rFonts w:cs="Segoe UI"/>
        </w:rPr>
        <w:t>Zástupcem zadavatele ve věcech souvisejících se zadáváním této veřejné zakázky je MT </w:t>
      </w:r>
      <w:proofErr w:type="spellStart"/>
      <w:r w:rsidRPr="009C3156">
        <w:rPr>
          <w:rFonts w:cs="Segoe UI"/>
        </w:rPr>
        <w:t>Legal</w:t>
      </w:r>
      <w:proofErr w:type="spellEnd"/>
      <w:r w:rsidRPr="009C3156">
        <w:rPr>
          <w:rFonts w:cs="Segoe UI"/>
        </w:rPr>
        <w:t xml:space="preserve"> s.r.o., advokátní kancelář, se sídlem Jana Babáka 2733/11, 612 00 Brno, IČO 28305043 e-mail: </w:t>
      </w:r>
      <w:r w:rsidRPr="009C3156">
        <w:rPr>
          <w:rFonts w:cs="Segoe UI"/>
          <w:b/>
        </w:rPr>
        <w:t>vz_brno@mt-legal.com</w:t>
      </w:r>
      <w:r w:rsidRPr="009C3156">
        <w:rPr>
          <w:rFonts w:cs="Segoe UI"/>
        </w:rPr>
        <w:t>. Zástupce zadavatele je v souladu s </w:t>
      </w:r>
      <w:r>
        <w:rPr>
          <w:rFonts w:cs="Segoe UI"/>
        </w:rPr>
        <w:t>analogickým</w:t>
      </w:r>
      <w:r w:rsidRPr="009C3156">
        <w:rPr>
          <w:rFonts w:cs="Segoe UI"/>
        </w:rPr>
        <w:t xml:space="preserve"> použitím § 43 ZZVZ pověřen výkonem zadavatelských činností v tomto výběrovém řízení (tím nejsou dotčena oprávnění statutárního orgánu či jiné pověřené osoby zadavatele)</w:t>
      </w:r>
      <w:r w:rsidRPr="009C3156">
        <w:rPr>
          <w:rFonts w:cs="Segoe UI"/>
          <w:iCs/>
        </w:rPr>
        <w:t>.</w:t>
      </w:r>
      <w:r w:rsidRPr="009C3156">
        <w:rPr>
          <w:rFonts w:cs="Segoe UI"/>
        </w:rPr>
        <w:t xml:space="preserve"> Zástupce zadavatele zajišťuje na straně zadavatele též komunikaci dle </w:t>
      </w:r>
      <w:r>
        <w:rPr>
          <w:rFonts w:cs="Segoe UI"/>
        </w:rPr>
        <w:t>čl</w:t>
      </w:r>
      <w:r w:rsidRPr="009C3156">
        <w:rPr>
          <w:rFonts w:cs="Segoe UI"/>
        </w:rPr>
        <w:t>.</w:t>
      </w:r>
      <w:r>
        <w:rPr>
          <w:rFonts w:cs="Segoe UI"/>
        </w:rPr>
        <w:t xml:space="preserve"> </w:t>
      </w:r>
      <w:r>
        <w:rPr>
          <w:rFonts w:cs="Segoe UI"/>
        </w:rPr>
        <w:fldChar w:fldCharType="begin"/>
      </w:r>
      <w:r>
        <w:rPr>
          <w:rFonts w:cs="Segoe UI"/>
        </w:rPr>
        <w:instrText xml:space="preserve"> REF _Ref207614153 \r \h </w:instrText>
      </w:r>
      <w:r>
        <w:rPr>
          <w:rFonts w:cs="Segoe UI"/>
        </w:rPr>
      </w:r>
      <w:r>
        <w:rPr>
          <w:rFonts w:cs="Segoe UI"/>
        </w:rPr>
        <w:fldChar w:fldCharType="separate"/>
      </w:r>
      <w:r w:rsidR="00B67E52">
        <w:rPr>
          <w:rFonts w:cs="Segoe UI"/>
        </w:rPr>
        <w:t>2</w:t>
      </w:r>
      <w:r>
        <w:rPr>
          <w:rFonts w:cs="Segoe UI"/>
        </w:rPr>
        <w:fldChar w:fldCharType="end"/>
      </w:r>
      <w:r w:rsidR="00573307">
        <w:rPr>
          <w:rFonts w:cs="Segoe UI"/>
        </w:rPr>
        <w:t xml:space="preserve"> </w:t>
      </w:r>
      <w:r>
        <w:rPr>
          <w:rFonts w:cs="Segoe UI"/>
        </w:rPr>
        <w:t>výzvy k podání nabídky a zadávací dokumentace.</w:t>
      </w:r>
      <w:r w:rsidR="00502F1E" w:rsidRPr="00826314">
        <w:rPr>
          <w:rFonts w:cs="Segoe UI"/>
        </w:rPr>
        <w:t xml:space="preserve"> </w:t>
      </w:r>
    </w:p>
    <w:p w14:paraId="39837D80" w14:textId="5EF53E03" w:rsidR="00502F1E" w:rsidRPr="00826314" w:rsidRDefault="00502F1E" w:rsidP="00FD5B0F">
      <w:pPr>
        <w:rPr>
          <w:rFonts w:cs="Segoe UI"/>
        </w:rPr>
      </w:pPr>
      <w:r w:rsidRPr="00826314">
        <w:rPr>
          <w:rFonts w:cs="Segoe UI"/>
        </w:rPr>
        <w:t>Komunikace probíhá přes certifikovaný elektronický nástroj zadavatele E-ZAK</w:t>
      </w:r>
      <w:r w:rsidR="00596C04" w:rsidRPr="00826314">
        <w:rPr>
          <w:rFonts w:cs="Segoe UI"/>
        </w:rPr>
        <w:t xml:space="preserve"> na adrese dle odst. </w:t>
      </w:r>
      <w:r w:rsidR="00596C04" w:rsidRPr="00826314">
        <w:rPr>
          <w:rFonts w:cs="Segoe UI"/>
        </w:rPr>
        <w:fldChar w:fldCharType="begin"/>
      </w:r>
      <w:r w:rsidR="00596C04" w:rsidRPr="00826314">
        <w:rPr>
          <w:rFonts w:cs="Segoe UI"/>
        </w:rPr>
        <w:instrText xml:space="preserve"> REF _Ref207286254 \r \h </w:instrText>
      </w:r>
      <w:r w:rsidR="00826314">
        <w:rPr>
          <w:rFonts w:cs="Segoe UI"/>
        </w:rPr>
        <w:instrText xml:space="preserve"> \* MERGEFORMAT </w:instrText>
      </w:r>
      <w:r w:rsidR="00596C04" w:rsidRPr="00826314">
        <w:rPr>
          <w:rFonts w:cs="Segoe UI"/>
        </w:rPr>
      </w:r>
      <w:r w:rsidR="00596C04" w:rsidRPr="00826314">
        <w:rPr>
          <w:rFonts w:cs="Segoe UI"/>
        </w:rPr>
        <w:fldChar w:fldCharType="separate"/>
      </w:r>
      <w:r w:rsidR="00B67E52">
        <w:rPr>
          <w:rFonts w:cs="Segoe UI"/>
        </w:rPr>
        <w:t>1.1</w:t>
      </w:r>
      <w:r w:rsidR="00596C04" w:rsidRPr="00826314">
        <w:rPr>
          <w:rFonts w:cs="Segoe UI"/>
        </w:rPr>
        <w:fldChar w:fldCharType="end"/>
      </w:r>
      <w:r w:rsidR="00596C04" w:rsidRPr="00826314">
        <w:rPr>
          <w:rFonts w:cs="Segoe UI"/>
        </w:rPr>
        <w:t xml:space="preserve"> této výzvy</w:t>
      </w:r>
      <w:r w:rsidR="00826314">
        <w:rPr>
          <w:rFonts w:cs="Segoe UI"/>
        </w:rPr>
        <w:t xml:space="preserve">, </w:t>
      </w:r>
      <w:r w:rsidR="00826314" w:rsidRPr="00826314">
        <w:rPr>
          <w:rFonts w:cs="Segoe UI"/>
          <w:color w:val="000000"/>
          <w:szCs w:val="22"/>
          <w:lang w:eastAsia="ar-SA"/>
        </w:rPr>
        <w:t>prostřednictvím datové schránky</w:t>
      </w:r>
      <w:r w:rsidR="00826314">
        <w:rPr>
          <w:rFonts w:cs="Segoe UI"/>
          <w:color w:val="000000"/>
          <w:szCs w:val="22"/>
          <w:lang w:eastAsia="ar-SA"/>
        </w:rPr>
        <w:t xml:space="preserve"> zadavatele</w:t>
      </w:r>
      <w:r w:rsidR="00596C04" w:rsidRPr="00826314">
        <w:rPr>
          <w:rFonts w:cs="Segoe UI"/>
        </w:rPr>
        <w:t xml:space="preserve"> nebo prostřednictvím e-mailové adresy </w:t>
      </w:r>
      <w:r w:rsidR="009C3156">
        <w:rPr>
          <w:rFonts w:cs="Segoe UI"/>
        </w:rPr>
        <w:t>zástupce</w:t>
      </w:r>
      <w:r w:rsidR="00596C04" w:rsidRPr="00826314">
        <w:rPr>
          <w:rFonts w:cs="Segoe UI"/>
        </w:rPr>
        <w:t xml:space="preserve"> zadavatele</w:t>
      </w:r>
      <w:r w:rsidRPr="00826314">
        <w:rPr>
          <w:rFonts w:cs="Segoe UI"/>
        </w:rPr>
        <w:t>.</w:t>
      </w:r>
    </w:p>
    <w:p w14:paraId="71CC0A97" w14:textId="1254D3AD" w:rsidR="0073162D" w:rsidRPr="00826314" w:rsidRDefault="00502F1E" w:rsidP="00FD5B0F">
      <w:pPr>
        <w:pStyle w:val="Nadpis2"/>
        <w:rPr>
          <w:rFonts w:cs="Segoe UI"/>
        </w:rPr>
      </w:pPr>
      <w:r w:rsidRPr="00826314">
        <w:rPr>
          <w:rFonts w:cs="Segoe UI"/>
        </w:rPr>
        <w:t>Sektorový zadavatel</w:t>
      </w:r>
    </w:p>
    <w:p w14:paraId="12368068" w14:textId="7E35F201" w:rsidR="00317A32" w:rsidRPr="00826314" w:rsidRDefault="00502F1E" w:rsidP="00317A32">
      <w:pPr>
        <w:rPr>
          <w:rFonts w:cs="Segoe UI"/>
        </w:rPr>
      </w:pPr>
      <w:r w:rsidRPr="00826314">
        <w:rPr>
          <w:rFonts w:cs="Segoe UI"/>
        </w:rPr>
        <w:t xml:space="preserve">Zadavatel je veřejným zadavatelem v souladu s § 4 odst. 1) písm. e) ZZVZ. </w:t>
      </w:r>
    </w:p>
    <w:p w14:paraId="541CBBB2" w14:textId="0878FF12" w:rsidR="00502F1E" w:rsidRPr="00826314" w:rsidRDefault="00502F1E" w:rsidP="00317A32">
      <w:pPr>
        <w:rPr>
          <w:rFonts w:cs="Segoe UI"/>
          <w:bCs/>
        </w:rPr>
      </w:pPr>
      <w:r w:rsidRPr="00826314">
        <w:rPr>
          <w:rFonts w:cs="Segoe UI"/>
        </w:rPr>
        <w:t xml:space="preserve">Zadavatel zadává tuto </w:t>
      </w:r>
      <w:r w:rsidRPr="00826314">
        <w:rPr>
          <w:rFonts w:cs="Segoe UI"/>
          <w:b/>
          <w:bCs/>
        </w:rPr>
        <w:t>podlimitní veřejnou zakázku na stavební práce</w:t>
      </w:r>
      <w:r w:rsidRPr="00826314">
        <w:rPr>
          <w:rFonts w:cs="Segoe UI"/>
        </w:rPr>
        <w:t xml:space="preserve"> v souvislosti s výkonem relevantní činnosti ve smyslu § 153 odst. 1 písm. b) a c) ZZVZ. V souladu s § 151 odst. 1 ZZVZ se tato zakázka považuje za sektorovou veřejnou zakázku. </w:t>
      </w:r>
      <w:r w:rsidRPr="00826314">
        <w:rPr>
          <w:rFonts w:cs="Segoe UI"/>
          <w:bCs/>
        </w:rPr>
        <w:t>Jelikož předpokládaná hodnota veřejné zakázky nedosahuje finančního limitu stanoveného pro tento druh zakázky nařízením vlády č. 172/2016 Sb., o stanovení finančních limitů a částek pro účely zákona o</w:t>
      </w:r>
      <w:r w:rsidR="002F195D">
        <w:rPr>
          <w:rFonts w:cs="Segoe UI"/>
          <w:bCs/>
        </w:rPr>
        <w:t> </w:t>
      </w:r>
      <w:r w:rsidRPr="00826314">
        <w:rPr>
          <w:rFonts w:cs="Segoe UI"/>
          <w:bCs/>
        </w:rPr>
        <w:t>zadávání veřejných zakázek, ve znění pozdějších předpisů, není zadavatel podle § 158 odst. 1 ZZVZ povinen zadat předmětnou sektorovou veřejnou zakázku v zadávacím řízení.</w:t>
      </w:r>
    </w:p>
    <w:p w14:paraId="7CD7C4DD" w14:textId="24BB5585" w:rsidR="00502F1E" w:rsidRPr="00826314" w:rsidRDefault="00A63066" w:rsidP="00317A32">
      <w:pPr>
        <w:rPr>
          <w:rFonts w:cs="Segoe UI"/>
          <w:b/>
          <w:u w:val="single"/>
        </w:rPr>
      </w:pPr>
      <w:r w:rsidRPr="00826314">
        <w:rPr>
          <w:rFonts w:cs="Segoe UI"/>
          <w:b/>
        </w:rPr>
        <w:lastRenderedPageBreak/>
        <w:t xml:space="preserve">Odkazuje-li tato výzva na ustanovení ZZVZ, jedná se o analogické použití tohoto zákona, nikoliv o dobrovolné podřízení se režimu </w:t>
      </w:r>
      <w:r w:rsidR="00FE1848">
        <w:rPr>
          <w:rFonts w:cs="Segoe UI"/>
          <w:b/>
        </w:rPr>
        <w:t xml:space="preserve">zadávacího řízení dle </w:t>
      </w:r>
      <w:r w:rsidRPr="00826314">
        <w:rPr>
          <w:rFonts w:cs="Segoe UI"/>
          <w:b/>
        </w:rPr>
        <w:t xml:space="preserve">ZZVZ. </w:t>
      </w:r>
    </w:p>
    <w:p w14:paraId="294E8641" w14:textId="4C1A6B5E" w:rsidR="005D6CEE" w:rsidRDefault="005D6CEE" w:rsidP="005D6CEE">
      <w:pPr>
        <w:pStyle w:val="Nadpis1"/>
        <w:rPr>
          <w:rFonts w:cs="Segoe UI"/>
        </w:rPr>
      </w:pPr>
      <w:bookmarkStart w:id="11" w:name="_Ref207614153"/>
      <w:r>
        <w:rPr>
          <w:rFonts w:cs="Segoe UI"/>
        </w:rPr>
        <w:t>KOMUNIKACE MEZI ZADAVATELEM A DODAVATELI</w:t>
      </w:r>
      <w:bookmarkEnd w:id="11"/>
    </w:p>
    <w:p w14:paraId="0EF6CDE7" w14:textId="4E675511" w:rsidR="005D6CEE" w:rsidRPr="005462AD" w:rsidRDefault="005D6CEE" w:rsidP="005D6CEE">
      <w:pPr>
        <w:pStyle w:val="Nadpis2"/>
        <w:keepNext w:val="0"/>
        <w:jc w:val="both"/>
        <w:rPr>
          <w:rFonts w:cs="Segoe UI"/>
          <w:szCs w:val="22"/>
        </w:rPr>
      </w:pPr>
      <w:r w:rsidRPr="005462AD">
        <w:rPr>
          <w:rFonts w:cs="Segoe UI"/>
          <w:bCs w:val="0"/>
          <w:szCs w:val="22"/>
        </w:rPr>
        <w:t xml:space="preserve">Veřejná zakázka je zadávána v plném rozsahu elektronicky prostřednictvím certifikovaného elektronického nástroje E-ZAK </w:t>
      </w:r>
      <w:r w:rsidRPr="005462AD">
        <w:rPr>
          <w:rFonts w:cs="Segoe UI"/>
          <w:b w:val="0"/>
          <w:szCs w:val="22"/>
        </w:rPr>
        <w:t>(dále jen</w:t>
      </w:r>
      <w:r w:rsidRPr="005462AD">
        <w:rPr>
          <w:rFonts w:cs="Segoe UI"/>
          <w:bCs w:val="0"/>
          <w:szCs w:val="22"/>
        </w:rPr>
        <w:t xml:space="preserve"> „</w:t>
      </w:r>
      <w:r w:rsidRPr="005462AD">
        <w:rPr>
          <w:rFonts w:cs="Segoe UI"/>
          <w:bCs w:val="0"/>
          <w:i/>
          <w:iCs/>
          <w:szCs w:val="22"/>
        </w:rPr>
        <w:t>elektronický nástroj</w:t>
      </w:r>
      <w:r w:rsidRPr="005462AD">
        <w:rPr>
          <w:rFonts w:cs="Segoe UI"/>
          <w:bCs w:val="0"/>
          <w:szCs w:val="22"/>
        </w:rPr>
        <w:t>“</w:t>
      </w:r>
      <w:r w:rsidRPr="005462AD">
        <w:rPr>
          <w:rFonts w:cs="Segoe UI"/>
          <w:b w:val="0"/>
          <w:szCs w:val="22"/>
        </w:rPr>
        <w:t>), dostupného na adrese</w:t>
      </w:r>
      <w:r w:rsidR="00BB4651">
        <w:rPr>
          <w:rFonts w:cs="Segoe UI"/>
          <w:b w:val="0"/>
          <w:szCs w:val="22"/>
        </w:rPr>
        <w:t xml:space="preserve"> </w:t>
      </w:r>
      <w:hyperlink r:id="rId8" w:history="1">
        <w:r w:rsidR="00076F7D" w:rsidRPr="00BB4651">
          <w:rPr>
            <w:rStyle w:val="Hypertextovodkaz"/>
            <w:rFonts w:cs="Segoe UI"/>
            <w:b w:val="0"/>
            <w:bCs w:val="0"/>
          </w:rPr>
          <w:t>https://zakazky.sako.cz/</w:t>
        </w:r>
      </w:hyperlink>
      <w:r w:rsidR="00FE1848">
        <w:rPr>
          <w:rFonts w:cs="Segoe UI"/>
          <w:b w:val="0"/>
          <w:bCs w:val="0"/>
          <w:szCs w:val="22"/>
        </w:rPr>
        <w:t>; uvedené neznamená dobrovolné podřízení se režimu zadávacího řízení dle ZZVZ.</w:t>
      </w:r>
    </w:p>
    <w:p w14:paraId="2D45C97F" w14:textId="568B1E28" w:rsidR="005D6CEE" w:rsidRPr="005462AD" w:rsidRDefault="005D6CEE" w:rsidP="005D6CEE">
      <w:pPr>
        <w:pStyle w:val="Nadpis2"/>
        <w:keepNext w:val="0"/>
        <w:jc w:val="both"/>
        <w:rPr>
          <w:rFonts w:cs="Segoe UI"/>
          <w:bCs w:val="0"/>
          <w:szCs w:val="22"/>
        </w:rPr>
      </w:pPr>
      <w:r>
        <w:rPr>
          <w:rFonts w:cs="Segoe UI"/>
          <w:b w:val="0"/>
          <w:bCs w:val="0"/>
          <w:szCs w:val="22"/>
        </w:rPr>
        <w:t>V</w:t>
      </w:r>
      <w:r w:rsidRPr="005462AD">
        <w:rPr>
          <w:rFonts w:cs="Segoe UI"/>
          <w:b w:val="0"/>
          <w:szCs w:val="22"/>
        </w:rPr>
        <w:t xml:space="preserve">eškeré úkony v rámci tohoto </w:t>
      </w:r>
      <w:r>
        <w:rPr>
          <w:rFonts w:cs="Segoe UI"/>
          <w:b w:val="0"/>
          <w:szCs w:val="22"/>
        </w:rPr>
        <w:t>výběrového</w:t>
      </w:r>
      <w:r w:rsidRPr="005462AD">
        <w:rPr>
          <w:rFonts w:cs="Segoe UI"/>
          <w:b w:val="0"/>
          <w:szCs w:val="22"/>
        </w:rPr>
        <w:t xml:space="preserve"> řízení a rovněž veškerá komunikace mezi zadavatelem (nebo jeho zástupcem) a dodavatelem probíhá elektronicky, a to zejména prostřednictvím elektronického nástroje. </w:t>
      </w:r>
    </w:p>
    <w:p w14:paraId="694FD7EA" w14:textId="77777777" w:rsidR="005D6CEE" w:rsidRPr="005462AD" w:rsidRDefault="005D6CEE" w:rsidP="005D6CEE">
      <w:pPr>
        <w:pStyle w:val="Nadpis2"/>
        <w:keepNext w:val="0"/>
        <w:jc w:val="both"/>
        <w:rPr>
          <w:rFonts w:cs="Segoe UI"/>
          <w:b w:val="0"/>
          <w:szCs w:val="22"/>
        </w:rPr>
      </w:pPr>
      <w:r w:rsidRPr="005462AD">
        <w:rPr>
          <w:rFonts w:cs="Segoe UI"/>
          <w:b w:val="0"/>
          <w:szCs w:val="22"/>
        </w:rPr>
        <w:t xml:space="preserve">Veškeré písemnosti zasílané prostřednictvím elektronického nástroje se považují za řádně doručené dnem jejich doručení do uživatelského účtu adresáta v elektronickém nástroji. Na doručení písemnosti nemá vliv, zda byla písemnost jejím adresátem přečtena, případně, zda elektronický nástroj adresátovi odeslal na kontaktní e-mailovou adresu upozornění o tom, že na jeho uživatelský účet v elektronickém nástroji byla doručena nová zpráva, či nikoliv. </w:t>
      </w:r>
    </w:p>
    <w:p w14:paraId="74A39AB3" w14:textId="6620B316" w:rsidR="005D6CEE" w:rsidRPr="00BB4651" w:rsidRDefault="005D6CEE" w:rsidP="005D6CEE">
      <w:pPr>
        <w:pStyle w:val="Nadpis2"/>
        <w:keepNext w:val="0"/>
        <w:jc w:val="both"/>
        <w:rPr>
          <w:rFonts w:cs="Segoe UI"/>
          <w:b w:val="0"/>
          <w:szCs w:val="22"/>
        </w:rPr>
      </w:pPr>
      <w:r w:rsidRPr="005462AD">
        <w:rPr>
          <w:rFonts w:cs="Segoe UI"/>
          <w:b w:val="0"/>
          <w:szCs w:val="22"/>
        </w:rPr>
        <w:t>Zadavatel dodavatele upozorňuje, že pro plné využití všech možností elektronického nástroje je </w:t>
      </w:r>
      <w:r w:rsidRPr="005462AD">
        <w:rPr>
          <w:rFonts w:cs="Segoe UI"/>
          <w:bCs w:val="0"/>
          <w:szCs w:val="22"/>
        </w:rPr>
        <w:t>nezbytné</w:t>
      </w:r>
      <w:r w:rsidRPr="005462AD">
        <w:rPr>
          <w:rFonts w:cs="Segoe UI"/>
          <w:b w:val="0"/>
          <w:szCs w:val="22"/>
        </w:rPr>
        <w:t xml:space="preserve"> provést a dokončit tzv. registraci dodavatele (</w:t>
      </w:r>
      <w:r w:rsidRPr="005462AD">
        <w:rPr>
          <w:rFonts w:cs="Segoe UI"/>
          <w:b w:val="0"/>
          <w:bCs w:val="0"/>
          <w:szCs w:val="22"/>
        </w:rPr>
        <w:t xml:space="preserve">pro získání možnosti přihlášení do systému E-ZAK je zapotřebí se registrovat do Centrální databáze dodavatelů (CDD) systému FEN.cz na adrese </w:t>
      </w:r>
      <w:hyperlink r:id="rId9" w:anchor="/registrace" w:history="1">
        <w:r w:rsidRPr="005462AD">
          <w:rPr>
            <w:rStyle w:val="Hypertextovodkaz"/>
            <w:rFonts w:cs="Segoe UI"/>
            <w:b w:val="0"/>
            <w:bCs w:val="0"/>
            <w:szCs w:val="22"/>
          </w:rPr>
          <w:t>https://fen.cz/#/registrace</w:t>
        </w:r>
      </w:hyperlink>
      <w:r w:rsidRPr="005462AD">
        <w:rPr>
          <w:rFonts w:cs="Segoe UI"/>
          <w:b w:val="0"/>
          <w:bCs w:val="0"/>
          <w:szCs w:val="22"/>
        </w:rPr>
        <w:t>, na které lze nalézt všechny podrobnosti a návody k registraci)</w:t>
      </w:r>
      <w:r w:rsidRPr="005462AD">
        <w:rPr>
          <w:rFonts w:cs="Segoe UI"/>
          <w:b w:val="0"/>
          <w:szCs w:val="22"/>
        </w:rPr>
        <w:t xml:space="preserve">. </w:t>
      </w:r>
      <w:r w:rsidRPr="005462AD">
        <w:rPr>
          <w:rFonts w:cs="Segoe UI"/>
          <w:bCs w:val="0"/>
          <w:szCs w:val="22"/>
        </w:rPr>
        <w:t>Manuál pro registraci dodavatele</w:t>
      </w:r>
      <w:r w:rsidRPr="005462AD">
        <w:rPr>
          <w:rFonts w:cs="Segoe UI"/>
          <w:b w:val="0"/>
          <w:szCs w:val="22"/>
        </w:rPr>
        <w:t xml:space="preserve"> v elektronickém nástroji je uveden v uživatelské příručce s názvem „</w:t>
      </w:r>
      <w:r w:rsidRPr="005462AD">
        <w:rPr>
          <w:rFonts w:cs="Segoe UI"/>
          <w:b w:val="0"/>
          <w:i/>
          <w:iCs/>
          <w:szCs w:val="22"/>
        </w:rPr>
        <w:t xml:space="preserve">E-ZAK, verze 5 – elektronický nástroj pro veřejné zakázky a elektronická aukční síň </w:t>
      </w:r>
      <w:r w:rsidR="00BB4651">
        <w:rPr>
          <w:rFonts w:cs="Segoe UI"/>
          <w:b w:val="0"/>
          <w:i/>
          <w:iCs/>
          <w:szCs w:val="22"/>
        </w:rPr>
        <w:t>–</w:t>
      </w:r>
      <w:r w:rsidRPr="005462AD">
        <w:rPr>
          <w:rFonts w:cs="Segoe UI"/>
          <w:b w:val="0"/>
          <w:i/>
          <w:iCs/>
          <w:szCs w:val="22"/>
        </w:rPr>
        <w:t xml:space="preserve"> uživatelská</w:t>
      </w:r>
      <w:r w:rsidR="00BB4651">
        <w:rPr>
          <w:rFonts w:cs="Segoe UI"/>
          <w:b w:val="0"/>
          <w:i/>
          <w:iCs/>
          <w:szCs w:val="22"/>
        </w:rPr>
        <w:t xml:space="preserve"> </w:t>
      </w:r>
      <w:r w:rsidRPr="005462AD">
        <w:rPr>
          <w:rFonts w:cs="Segoe UI"/>
          <w:b w:val="0"/>
          <w:i/>
          <w:iCs/>
          <w:szCs w:val="22"/>
        </w:rPr>
        <w:t>příručka pro dodavatele systému E-ZAK.</w:t>
      </w:r>
      <w:r w:rsidRPr="005462AD">
        <w:rPr>
          <w:rFonts w:cs="Segoe UI"/>
          <w:b w:val="0"/>
          <w:szCs w:val="22"/>
        </w:rPr>
        <w:t xml:space="preserve">“ </w:t>
      </w:r>
      <w:r w:rsidRPr="005462AD">
        <w:rPr>
          <w:rFonts w:cs="Segoe UI"/>
          <w:b w:val="0"/>
          <w:bCs w:val="0"/>
          <w:szCs w:val="22"/>
        </w:rPr>
        <w:t>Zadavatel upozorňuje, že registrace neproběhne okamžitě a podléhá akceptaci administrátorem systému v délce do 48 hodin v pracovní dny; v případě nedostatků v žádosti o registraci může dojít i k zamítnutí registrace</w:t>
      </w:r>
      <w:r w:rsidRPr="005462AD">
        <w:rPr>
          <w:rFonts w:cs="Segoe UI"/>
          <w:b w:val="0"/>
          <w:bCs w:val="0"/>
          <w:color w:val="000000"/>
          <w:szCs w:val="22"/>
        </w:rPr>
        <w:t>.</w:t>
      </w:r>
    </w:p>
    <w:p w14:paraId="24545524" w14:textId="6398B6A4" w:rsidR="005D6CEE" w:rsidRPr="005C211C" w:rsidRDefault="005D6CEE" w:rsidP="00BB4651">
      <w:pPr>
        <w:pStyle w:val="Nadpis2"/>
        <w:keepNext w:val="0"/>
        <w:jc w:val="both"/>
        <w:rPr>
          <w:rFonts w:cs="Segoe UI"/>
          <w:szCs w:val="22"/>
        </w:rPr>
      </w:pPr>
      <w:r w:rsidRPr="005D6CEE">
        <w:rPr>
          <w:rFonts w:cs="Segoe UI"/>
          <w:b w:val="0"/>
          <w:bCs w:val="0"/>
          <w:szCs w:val="22"/>
        </w:rPr>
        <w:t xml:space="preserve">Podmínky a informace týkající se elektronického nástroje včetně informací o používání elektronického podpisu jsou dostupné na adrese </w:t>
      </w:r>
      <w:hyperlink r:id="rId10" w:history="1">
        <w:r w:rsidRPr="005D6CEE">
          <w:rPr>
            <w:rStyle w:val="Hypertextovodkaz"/>
            <w:rFonts w:cs="Segoe UI"/>
            <w:b w:val="0"/>
            <w:bCs w:val="0"/>
            <w:szCs w:val="22"/>
          </w:rPr>
          <w:t>https://ezak.e-tenders.cz/manual.html</w:t>
        </w:r>
      </w:hyperlink>
      <w:r w:rsidRPr="005D6CEE">
        <w:rPr>
          <w:rFonts w:cs="Segoe UI"/>
          <w:b w:val="0"/>
          <w:bCs w:val="0"/>
          <w:szCs w:val="22"/>
        </w:rPr>
        <w:t>.</w:t>
      </w:r>
    </w:p>
    <w:p w14:paraId="47840AB0" w14:textId="6ACB18A4" w:rsidR="005D6CEE" w:rsidRPr="00BB4651" w:rsidRDefault="005D6CEE" w:rsidP="005D6CEE">
      <w:pPr>
        <w:pStyle w:val="Nadpis2"/>
        <w:keepNext w:val="0"/>
        <w:jc w:val="both"/>
        <w:rPr>
          <w:rFonts w:cs="Segoe UI"/>
          <w:b w:val="0"/>
          <w:bCs w:val="0"/>
          <w:szCs w:val="22"/>
        </w:rPr>
      </w:pPr>
      <w:r w:rsidRPr="005462AD">
        <w:rPr>
          <w:rFonts w:cs="Segoe UI"/>
          <w:b w:val="0"/>
          <w:bCs w:val="0"/>
          <w:szCs w:val="22"/>
        </w:rPr>
        <w:t xml:space="preserve">Za řádné a včasné seznamování se s písemnostmi zasílanými zadavatelem prostřednictvím elektronického nástroje, jakož i za správnost kontaktních údajů uvedených u dodavatele, odpovídá vždy dodavatel. </w:t>
      </w:r>
      <w:r w:rsidRPr="005462AD">
        <w:rPr>
          <w:rFonts w:cs="Segoe UI"/>
          <w:b w:val="0"/>
          <w:bCs w:val="0"/>
          <w:color w:val="000000"/>
          <w:szCs w:val="22"/>
        </w:rPr>
        <w:t xml:space="preserve">Zadavatel požaduje, aby nabídky </w:t>
      </w:r>
      <w:r w:rsidRPr="005462AD">
        <w:rPr>
          <w:rFonts w:cs="Segoe UI"/>
          <w:b w:val="0"/>
          <w:bCs w:val="0"/>
          <w:color w:val="000000"/>
          <w:szCs w:val="22"/>
        </w:rPr>
        <w:lastRenderedPageBreak/>
        <w:t>byly řádně zašifrovány, přičemž šifrování je realizováno prostřednictvím elektronického nástroje.</w:t>
      </w:r>
    </w:p>
    <w:p w14:paraId="5C8DEAC6" w14:textId="02CFB1B0" w:rsidR="005D6CEE" w:rsidRPr="00BB4651" w:rsidRDefault="005D6CEE" w:rsidP="00BB4651">
      <w:pPr>
        <w:pStyle w:val="Nadpis2"/>
        <w:keepNext w:val="0"/>
        <w:jc w:val="both"/>
        <w:rPr>
          <w:rFonts w:cs="Segoe UI"/>
          <w:b w:val="0"/>
          <w:bCs w:val="0"/>
          <w:szCs w:val="22"/>
        </w:rPr>
      </w:pPr>
      <w:r w:rsidRPr="00BB4651">
        <w:rPr>
          <w:rFonts w:cs="Segoe UI"/>
          <w:b w:val="0"/>
          <w:bCs w:val="0"/>
          <w:szCs w:val="22"/>
        </w:rPr>
        <w:t xml:space="preserve">Pro odpovědi na případné otázky týkající se uživatelského ovládání elektronického nástroje je možné využít uživatelskou podporu (tel.: +420 538 702 719, e-mail: </w:t>
      </w:r>
      <w:hyperlink r:id="rId11" w:history="1">
        <w:r w:rsidRPr="005D6CEE">
          <w:rPr>
            <w:rStyle w:val="Nadpis3Char"/>
            <w:rFonts w:cs="Segoe UI"/>
            <w:bCs w:val="0"/>
            <w:szCs w:val="22"/>
          </w:rPr>
          <w:t>podpora@ezak.cz</w:t>
        </w:r>
      </w:hyperlink>
      <w:r w:rsidRPr="00BB4651">
        <w:rPr>
          <w:rFonts w:cs="Segoe UI"/>
          <w:b w:val="0"/>
          <w:bCs w:val="0"/>
          <w:szCs w:val="22"/>
        </w:rPr>
        <w:t>).</w:t>
      </w:r>
    </w:p>
    <w:p w14:paraId="78F2C326" w14:textId="268FBA91" w:rsidR="00293F90" w:rsidRPr="00826314" w:rsidRDefault="00502F1E" w:rsidP="00FD5B0F">
      <w:pPr>
        <w:pStyle w:val="Nadpis1"/>
        <w:rPr>
          <w:rFonts w:cs="Segoe UI"/>
        </w:rPr>
      </w:pPr>
      <w:r w:rsidRPr="00826314">
        <w:rPr>
          <w:rFonts w:cs="Segoe UI"/>
        </w:rPr>
        <w:t>PŘEDMĚT PLNĚNÍ VEŘEJNÉ ZAKÁZKY</w:t>
      </w:r>
    </w:p>
    <w:p w14:paraId="1435917A" w14:textId="77777777" w:rsidR="0022138A" w:rsidRPr="00826314" w:rsidRDefault="00533767" w:rsidP="00FD5B0F">
      <w:pPr>
        <w:pStyle w:val="Nadpis2"/>
        <w:rPr>
          <w:rFonts w:cs="Segoe UI"/>
        </w:rPr>
      </w:pPr>
      <w:r w:rsidRPr="00826314">
        <w:rPr>
          <w:rFonts w:cs="Segoe UI"/>
        </w:rPr>
        <w:t>Předmět veřejné zakázky</w:t>
      </w:r>
    </w:p>
    <w:p w14:paraId="2CA89260" w14:textId="79656330" w:rsidR="00E67D42" w:rsidRDefault="00BC3B18" w:rsidP="00FD5B0F">
      <w:pPr>
        <w:rPr>
          <w:rFonts w:cs="Segoe UI"/>
        </w:rPr>
      </w:pPr>
      <w:r w:rsidRPr="00826314">
        <w:rPr>
          <w:rFonts w:cs="Segoe UI"/>
        </w:rPr>
        <w:t xml:space="preserve">Předmětem veřejné zakázky je </w:t>
      </w:r>
      <w:r w:rsidR="0089360C" w:rsidRPr="00826314">
        <w:rPr>
          <w:rFonts w:cs="Segoe UI"/>
          <w:b/>
          <w:bCs/>
        </w:rPr>
        <w:t>realizace stavebních prací a stavebních úprav membránových stěn v oblasti spalovací komory kotlů K2 a K3 v</w:t>
      </w:r>
      <w:r w:rsidR="00FE1848">
        <w:rPr>
          <w:rFonts w:cs="Segoe UI"/>
          <w:b/>
          <w:bCs/>
        </w:rPr>
        <w:t xml:space="preserve"> provozu zadavatele </w:t>
      </w:r>
      <w:r w:rsidR="0089360C" w:rsidRPr="00826314">
        <w:rPr>
          <w:rFonts w:cs="Segoe UI"/>
          <w:b/>
          <w:bCs/>
        </w:rPr>
        <w:t xml:space="preserve">ZEVO </w:t>
      </w:r>
      <w:r w:rsidR="0089360C" w:rsidRPr="00826314">
        <w:rPr>
          <w:rFonts w:cs="Segoe UI"/>
        </w:rPr>
        <w:t>(dále jen „</w:t>
      </w:r>
      <w:r w:rsidR="0089360C" w:rsidRPr="00826314">
        <w:rPr>
          <w:rFonts w:cs="Segoe UI"/>
          <w:b/>
          <w:bCs/>
          <w:i/>
          <w:iCs/>
        </w:rPr>
        <w:t>membránové stěny</w:t>
      </w:r>
      <w:r w:rsidR="0089360C" w:rsidRPr="00826314">
        <w:rPr>
          <w:rFonts w:cs="Segoe UI"/>
        </w:rPr>
        <w:t>“) včetně</w:t>
      </w:r>
      <w:r w:rsidR="0089360C" w:rsidRPr="00826314">
        <w:rPr>
          <w:rFonts w:cs="Segoe UI"/>
          <w:b/>
          <w:bCs/>
        </w:rPr>
        <w:t xml:space="preserve"> zpracování projektové a výrobní dokumentace </w:t>
      </w:r>
      <w:r w:rsidR="0089360C" w:rsidRPr="00826314">
        <w:rPr>
          <w:rFonts w:cs="Segoe UI"/>
        </w:rPr>
        <w:t>úprav membránových stěn,</w:t>
      </w:r>
      <w:r w:rsidR="0089360C" w:rsidRPr="00826314">
        <w:rPr>
          <w:rFonts w:cs="Segoe UI"/>
          <w:b/>
          <w:bCs/>
        </w:rPr>
        <w:t xml:space="preserve"> demolice a demontáž membránových stěn a zavodňovacích komor</w:t>
      </w:r>
      <w:r w:rsidR="00E55BEF" w:rsidRPr="00826314">
        <w:rPr>
          <w:rFonts w:cs="Segoe UI"/>
          <w:b/>
          <w:bCs/>
        </w:rPr>
        <w:t xml:space="preserve">, výroba a instalace nových membránových stěn a zavodňovacích komor </w:t>
      </w:r>
      <w:r w:rsidR="00E55BEF" w:rsidRPr="00826314">
        <w:rPr>
          <w:rFonts w:cs="Segoe UI"/>
        </w:rPr>
        <w:t>a další související práce.</w:t>
      </w:r>
      <w:r w:rsidR="00FE1848">
        <w:rPr>
          <w:rFonts w:cs="Segoe UI"/>
        </w:rPr>
        <w:t xml:space="preserve"> </w:t>
      </w:r>
    </w:p>
    <w:p w14:paraId="03B57B41" w14:textId="08D7DBE8" w:rsidR="00045D5A" w:rsidRPr="00826314" w:rsidRDefault="00FE1848" w:rsidP="00FD5B0F">
      <w:pPr>
        <w:rPr>
          <w:rFonts w:cs="Segoe UI"/>
        </w:rPr>
      </w:pPr>
      <w:r>
        <w:rPr>
          <w:rFonts w:cs="Segoe UI"/>
        </w:rPr>
        <w:t>Veřejná zakázka je realizována metodou Design</w:t>
      </w:r>
      <w:r w:rsidR="00DD5B90">
        <w:rPr>
          <w:rFonts w:cs="Segoe UI"/>
        </w:rPr>
        <w:t xml:space="preserve"> </w:t>
      </w:r>
      <w:r>
        <w:rPr>
          <w:rFonts w:cs="Segoe UI"/>
        </w:rPr>
        <w:t>&amp;</w:t>
      </w:r>
      <w:r w:rsidR="00DD5B90">
        <w:rPr>
          <w:rFonts w:cs="Segoe UI"/>
        </w:rPr>
        <w:t xml:space="preserve"> </w:t>
      </w:r>
      <w:r>
        <w:rPr>
          <w:rFonts w:cs="Segoe UI"/>
        </w:rPr>
        <w:t>Build.</w:t>
      </w:r>
    </w:p>
    <w:p w14:paraId="381591BC" w14:textId="778A9EFD" w:rsidR="00F71350" w:rsidRPr="00826314" w:rsidRDefault="00045D5A" w:rsidP="00BE34B3">
      <w:pPr>
        <w:rPr>
          <w:rFonts w:cs="Segoe UI"/>
        </w:rPr>
      </w:pPr>
      <w:r w:rsidRPr="00826314">
        <w:rPr>
          <w:rFonts w:cs="Segoe UI"/>
          <w:u w:val="single"/>
        </w:rPr>
        <w:t xml:space="preserve">Bližší specifikace předmětu plnění je uvedena </w:t>
      </w:r>
      <w:r w:rsidRPr="00BE34B3">
        <w:rPr>
          <w:rFonts w:cs="Segoe UI"/>
          <w:u w:val="single"/>
        </w:rPr>
        <w:t xml:space="preserve">v technické specifikaci </w:t>
      </w:r>
      <w:r w:rsidR="008541F7" w:rsidRPr="00BE34B3">
        <w:rPr>
          <w:rFonts w:cs="Segoe UI"/>
          <w:u w:val="single"/>
        </w:rPr>
        <w:t>a projektové dokumentaci</w:t>
      </w:r>
      <w:r w:rsidR="00BE34B3" w:rsidRPr="00BE34B3">
        <w:rPr>
          <w:rFonts w:cs="Segoe UI"/>
          <w:u w:val="single"/>
        </w:rPr>
        <w:t xml:space="preserve">, zejména ve výkresech stávajícího řešení membránové stěny, sekundárních vzduchů, násypky odpadu, ocelových konstrukcí a dalších indikovaných společných uzlů, které tvoří </w:t>
      </w:r>
      <w:r w:rsidRPr="00BE34B3">
        <w:rPr>
          <w:rFonts w:cs="Segoe UI"/>
          <w:u w:val="single"/>
        </w:rPr>
        <w:t>příloh</w:t>
      </w:r>
      <w:r w:rsidR="00BE34B3" w:rsidRPr="00BE34B3">
        <w:rPr>
          <w:rFonts w:cs="Segoe UI"/>
          <w:u w:val="single"/>
        </w:rPr>
        <w:t>u</w:t>
      </w:r>
      <w:r w:rsidRPr="00BE34B3">
        <w:rPr>
          <w:rFonts w:cs="Segoe UI"/>
          <w:u w:val="single"/>
        </w:rPr>
        <w:t xml:space="preserve"> č. 2 této </w:t>
      </w:r>
      <w:r w:rsidR="00D6519D" w:rsidRPr="00BE34B3">
        <w:rPr>
          <w:rFonts w:cs="Segoe UI"/>
          <w:u w:val="single"/>
        </w:rPr>
        <w:t>výzvy</w:t>
      </w:r>
      <w:r w:rsidRPr="00BE34B3">
        <w:rPr>
          <w:rFonts w:cs="Segoe UI"/>
          <w:u w:val="single"/>
        </w:rPr>
        <w:t xml:space="preserve"> (Technická specifikace)</w:t>
      </w:r>
      <w:r w:rsidR="00D74AA0">
        <w:rPr>
          <w:rFonts w:cs="Segoe UI"/>
          <w:u w:val="single"/>
        </w:rPr>
        <w:t>.</w:t>
      </w:r>
    </w:p>
    <w:p w14:paraId="0797DF8E" w14:textId="77777777" w:rsidR="008318DA" w:rsidRPr="00826314" w:rsidRDefault="008318DA" w:rsidP="00FD5B0F">
      <w:pPr>
        <w:pStyle w:val="Nadpis2"/>
        <w:rPr>
          <w:rFonts w:cs="Segoe UI"/>
        </w:rPr>
      </w:pPr>
      <w:r w:rsidRPr="00826314">
        <w:rPr>
          <w:rFonts w:cs="Segoe UI"/>
        </w:rPr>
        <w:t>Klasifikace předmětu veřejné zakázky (CPV)</w:t>
      </w:r>
    </w:p>
    <w:p w14:paraId="6FF774B3" w14:textId="411F6CCA" w:rsidR="0096525E" w:rsidRPr="00826314" w:rsidRDefault="008318DA" w:rsidP="0096525E">
      <w:pPr>
        <w:spacing w:after="0"/>
        <w:ind w:firstLine="567"/>
        <w:rPr>
          <w:rFonts w:cs="Segoe UI"/>
        </w:rPr>
      </w:pPr>
      <w:r w:rsidRPr="00826314">
        <w:rPr>
          <w:rFonts w:cs="Segoe UI"/>
        </w:rPr>
        <w:t xml:space="preserve">kód CPV </w:t>
      </w:r>
      <w:r w:rsidR="009F5906" w:rsidRPr="00826314">
        <w:rPr>
          <w:rFonts w:cs="Segoe UI"/>
        </w:rPr>
        <w:t>45111300-1</w:t>
      </w:r>
      <w:r w:rsidR="00B12BB9" w:rsidRPr="00826314">
        <w:rPr>
          <w:rFonts w:cs="Segoe UI"/>
        </w:rPr>
        <w:t xml:space="preserve"> </w:t>
      </w:r>
      <w:r w:rsidRPr="00826314">
        <w:rPr>
          <w:rFonts w:cs="Segoe UI"/>
        </w:rPr>
        <w:t xml:space="preserve">| </w:t>
      </w:r>
      <w:r w:rsidR="001A1616" w:rsidRPr="00826314">
        <w:rPr>
          <w:rFonts w:cs="Segoe UI"/>
        </w:rPr>
        <w:t>Demoliční práce</w:t>
      </w:r>
    </w:p>
    <w:p w14:paraId="53FBF6FB" w14:textId="07E852C4" w:rsidR="00D00379" w:rsidRPr="00826314" w:rsidRDefault="0096525E" w:rsidP="0096525E">
      <w:pPr>
        <w:spacing w:after="0"/>
        <w:ind w:firstLine="567"/>
        <w:rPr>
          <w:rFonts w:cs="Segoe UI"/>
        </w:rPr>
      </w:pPr>
      <w:r w:rsidRPr="00826314">
        <w:rPr>
          <w:rFonts w:cs="Segoe UI"/>
        </w:rPr>
        <w:t xml:space="preserve">kód CPV </w:t>
      </w:r>
      <w:r w:rsidR="001A1616" w:rsidRPr="00826314">
        <w:rPr>
          <w:rFonts w:cs="Segoe UI"/>
        </w:rPr>
        <w:t>45223100-7</w:t>
      </w:r>
      <w:r w:rsidRPr="00826314">
        <w:rPr>
          <w:rFonts w:cs="Segoe UI"/>
        </w:rPr>
        <w:t xml:space="preserve"> | </w:t>
      </w:r>
      <w:r w:rsidR="001A1616" w:rsidRPr="00826314">
        <w:rPr>
          <w:rFonts w:cs="Segoe UI"/>
        </w:rPr>
        <w:t>Montáž kovových konstrukcí</w:t>
      </w:r>
    </w:p>
    <w:p w14:paraId="011836A1" w14:textId="3AF07393" w:rsidR="00A95830" w:rsidRPr="00826314" w:rsidRDefault="00A95830" w:rsidP="0096525E">
      <w:pPr>
        <w:spacing w:after="0"/>
        <w:ind w:firstLine="567"/>
        <w:rPr>
          <w:rFonts w:cs="Segoe UI"/>
        </w:rPr>
      </w:pPr>
      <w:r w:rsidRPr="00826314">
        <w:rPr>
          <w:rFonts w:cs="Segoe UI"/>
        </w:rPr>
        <w:t xml:space="preserve">kód CPV </w:t>
      </w:r>
      <w:r w:rsidR="001A1616" w:rsidRPr="00826314">
        <w:rPr>
          <w:rFonts w:cs="Segoe UI"/>
        </w:rPr>
        <w:t xml:space="preserve">45223110-0 </w:t>
      </w:r>
      <w:r w:rsidRPr="00826314">
        <w:rPr>
          <w:rFonts w:cs="Segoe UI"/>
        </w:rPr>
        <w:t xml:space="preserve">| </w:t>
      </w:r>
      <w:r w:rsidR="001A1616" w:rsidRPr="00826314">
        <w:rPr>
          <w:rFonts w:cs="Segoe UI"/>
        </w:rPr>
        <w:t>Instalace kovových konstrukcí</w:t>
      </w:r>
    </w:p>
    <w:p w14:paraId="114EB8F9" w14:textId="14647CD1" w:rsidR="00045D5A" w:rsidRPr="00826314" w:rsidRDefault="00045D5A" w:rsidP="0096525E">
      <w:pPr>
        <w:spacing w:after="0"/>
        <w:ind w:firstLine="567"/>
        <w:rPr>
          <w:rFonts w:cs="Segoe UI"/>
        </w:rPr>
      </w:pPr>
      <w:r w:rsidRPr="00826314">
        <w:rPr>
          <w:rFonts w:cs="Segoe UI"/>
        </w:rPr>
        <w:t xml:space="preserve">kód CPV </w:t>
      </w:r>
      <w:r w:rsidR="001A1616" w:rsidRPr="00826314">
        <w:rPr>
          <w:rFonts w:cs="Segoe UI"/>
        </w:rPr>
        <w:t xml:space="preserve">45331110-0 </w:t>
      </w:r>
      <w:r w:rsidRPr="00826314">
        <w:rPr>
          <w:rFonts w:cs="Segoe UI"/>
        </w:rPr>
        <w:t xml:space="preserve">| </w:t>
      </w:r>
      <w:r w:rsidR="001A1616" w:rsidRPr="00826314">
        <w:rPr>
          <w:rFonts w:cs="Segoe UI"/>
        </w:rPr>
        <w:t>Instalace a montáž kotlů</w:t>
      </w:r>
    </w:p>
    <w:p w14:paraId="36327AD5" w14:textId="2033F260" w:rsidR="00986C1D" w:rsidRPr="00826314" w:rsidRDefault="00045D5A" w:rsidP="000063E3">
      <w:pPr>
        <w:spacing w:after="0"/>
        <w:ind w:left="2694" w:hanging="2127"/>
        <w:jc w:val="left"/>
        <w:rPr>
          <w:rFonts w:cs="Segoe UI"/>
        </w:rPr>
      </w:pPr>
      <w:r w:rsidRPr="00826314">
        <w:rPr>
          <w:rFonts w:cs="Segoe UI"/>
        </w:rPr>
        <w:t xml:space="preserve">kód CPV </w:t>
      </w:r>
      <w:r w:rsidR="001A1616" w:rsidRPr="00826314">
        <w:rPr>
          <w:rFonts w:cs="Segoe UI"/>
        </w:rPr>
        <w:t xml:space="preserve">45252000-8 </w:t>
      </w:r>
      <w:r w:rsidRPr="00826314">
        <w:rPr>
          <w:rFonts w:cs="Segoe UI"/>
        </w:rPr>
        <w:t xml:space="preserve">| </w:t>
      </w:r>
      <w:r w:rsidR="001A1616" w:rsidRPr="00826314">
        <w:rPr>
          <w:rFonts w:cs="Segoe UI"/>
        </w:rPr>
        <w:t>Stavební úpravy pro čistírny odpadních vod, čisticí stanice a spalovny odpadů</w:t>
      </w:r>
      <w:bookmarkStart w:id="12" w:name="_Hlk134529848"/>
    </w:p>
    <w:p w14:paraId="38FDBC72" w14:textId="2AAB8E9D" w:rsidR="00E67D42" w:rsidRDefault="00E67D42" w:rsidP="00E67D42">
      <w:pPr>
        <w:pStyle w:val="Nadpis2"/>
      </w:pPr>
      <w:bookmarkStart w:id="13" w:name="_Ref207390638"/>
      <w:bookmarkStart w:id="14" w:name="_Ref207723673"/>
      <w:bookmarkStart w:id="15" w:name="_Toc201220825"/>
      <w:bookmarkStart w:id="16" w:name="_Hlk134529960"/>
      <w:bookmarkEnd w:id="12"/>
      <w:r>
        <w:t>Vyhrazená změna závazku</w:t>
      </w:r>
      <w:bookmarkEnd w:id="13"/>
      <w:r w:rsidR="002F195D">
        <w:t xml:space="preserve"> (opce)</w:t>
      </w:r>
      <w:bookmarkEnd w:id="14"/>
    </w:p>
    <w:p w14:paraId="489B2215" w14:textId="77E0497F" w:rsidR="00BD31D9" w:rsidRDefault="00E67D42" w:rsidP="00E67D42">
      <w:pPr>
        <w:rPr>
          <w:rFonts w:cs="Segoe UI"/>
        </w:rPr>
      </w:pPr>
      <w:r>
        <w:rPr>
          <w:rFonts w:cs="Segoe UI"/>
        </w:rPr>
        <w:t>P</w:t>
      </w:r>
      <w:r w:rsidRPr="00826314">
        <w:rPr>
          <w:rFonts w:cs="Segoe UI"/>
        </w:rPr>
        <w:t xml:space="preserve">ředmětem </w:t>
      </w:r>
      <w:r>
        <w:rPr>
          <w:rFonts w:cs="Segoe UI"/>
        </w:rPr>
        <w:t xml:space="preserve">plnění veřejné </w:t>
      </w:r>
      <w:r w:rsidRPr="00826314">
        <w:rPr>
          <w:rFonts w:cs="Segoe UI"/>
        </w:rPr>
        <w:t xml:space="preserve">zakázky </w:t>
      </w:r>
      <w:r w:rsidR="00785D93">
        <w:rPr>
          <w:rFonts w:cs="Segoe UI"/>
        </w:rPr>
        <w:t>může být</w:t>
      </w:r>
      <w:r w:rsidR="00785D93" w:rsidRPr="00826314">
        <w:rPr>
          <w:rFonts w:cs="Segoe UI"/>
        </w:rPr>
        <w:t xml:space="preserve"> </w:t>
      </w:r>
      <w:r>
        <w:rPr>
          <w:rFonts w:cs="Segoe UI"/>
        </w:rPr>
        <w:t xml:space="preserve">i plnění spočívající v </w:t>
      </w:r>
      <w:r w:rsidRPr="00826314">
        <w:rPr>
          <w:rFonts w:cs="Segoe UI"/>
          <w:b/>
          <w:bCs/>
        </w:rPr>
        <w:t>optimalizac</w:t>
      </w:r>
      <w:r>
        <w:rPr>
          <w:rFonts w:cs="Segoe UI"/>
          <w:b/>
          <w:bCs/>
        </w:rPr>
        <w:t>i</w:t>
      </w:r>
      <w:r w:rsidRPr="00826314">
        <w:rPr>
          <w:rFonts w:cs="Segoe UI"/>
          <w:b/>
          <w:bCs/>
        </w:rPr>
        <w:t xml:space="preserve"> systému sekundárního vzduchu</w:t>
      </w:r>
      <w:r w:rsidRPr="00826314">
        <w:rPr>
          <w:rFonts w:cs="Segoe UI"/>
        </w:rPr>
        <w:t>, zejména pak jeho distribuce v rámci spalovací komory, kdy zadavatel předpokládá zejména zvýšení účinnosti kotle, snížení produkce emisí, snížení spotřeby močoviny atp.</w:t>
      </w:r>
      <w:r w:rsidR="00785D93">
        <w:rPr>
          <w:rFonts w:cs="Segoe UI"/>
        </w:rPr>
        <w:t xml:space="preserve">  </w:t>
      </w:r>
    </w:p>
    <w:p w14:paraId="16643EFE" w14:textId="46AD55C7" w:rsidR="00E67D42" w:rsidRDefault="00BD31D9" w:rsidP="00E67D42">
      <w:pPr>
        <w:rPr>
          <w:rFonts w:cs="Segoe UI"/>
          <w:b/>
          <w:bCs/>
        </w:rPr>
      </w:pPr>
      <w:r>
        <w:rPr>
          <w:rFonts w:cs="Segoe UI"/>
        </w:rPr>
        <w:lastRenderedPageBreak/>
        <w:t xml:space="preserve">Plnění odpovídající této vyhrazené změně </w:t>
      </w:r>
      <w:r w:rsidR="002F195D">
        <w:rPr>
          <w:rFonts w:cs="Segoe UI"/>
        </w:rPr>
        <w:t xml:space="preserve">(opci) </w:t>
      </w:r>
      <w:r>
        <w:rPr>
          <w:rFonts w:cs="Segoe UI"/>
        </w:rPr>
        <w:t>spočívá</w:t>
      </w:r>
      <w:r w:rsidR="00E67D42" w:rsidRPr="00826314">
        <w:rPr>
          <w:rFonts w:cs="Segoe UI"/>
        </w:rPr>
        <w:t xml:space="preserve"> ve </w:t>
      </w:r>
      <w:r w:rsidR="00E67D42" w:rsidRPr="00826314">
        <w:rPr>
          <w:rFonts w:cs="Segoe UI"/>
          <w:b/>
          <w:bCs/>
        </w:rPr>
        <w:t>zpracování návrhu optimalizace systému sekundárního vzduchu</w:t>
      </w:r>
      <w:r w:rsidR="00E67D42" w:rsidRPr="00826314">
        <w:rPr>
          <w:rFonts w:cs="Segoe UI"/>
        </w:rPr>
        <w:t xml:space="preserve">, zejména ve zpracování návrhu úprav geometrie membránové stěny, návrhu úprav výškových úrovní, návrhu úprav geometrie trysek a/nebo návrhu úprav distribuce sekundárního vzduchu, </w:t>
      </w:r>
      <w:r w:rsidR="00E67D42" w:rsidRPr="00826314">
        <w:rPr>
          <w:rFonts w:cs="Segoe UI"/>
          <w:b/>
          <w:bCs/>
        </w:rPr>
        <w:t>zpracování kontrolního výpočtu proudění sekundárního vzduchu, výroba, dodání a montáž všech souvisejících částí optimalizace systému sekundárního vzduchu včetně zpracování nezbytné dokumentace.</w:t>
      </w:r>
    </w:p>
    <w:p w14:paraId="2DC7298A" w14:textId="5EDF5934" w:rsidR="00057AB7" w:rsidRPr="00057AB7" w:rsidRDefault="002F195D" w:rsidP="00E67D42">
      <w:pPr>
        <w:rPr>
          <w:spacing w:val="-2"/>
        </w:rPr>
      </w:pPr>
      <w:r>
        <w:rPr>
          <w:rFonts w:cs="Segoe UI"/>
        </w:rPr>
        <w:t>Bližší popis opčního plnění je v příloze č. 2 výzvy k podání nabídek a zadávací dokumentace v části „</w:t>
      </w:r>
      <w:r w:rsidRPr="00664C9F">
        <w:rPr>
          <w:i/>
          <w:iCs/>
          <w:spacing w:val="-2"/>
        </w:rPr>
        <w:t>Opce – optimalizace systému sekundárního vzduchu u obou kotlů K2 a K3</w:t>
      </w:r>
      <w:r>
        <w:rPr>
          <w:i/>
          <w:iCs/>
          <w:spacing w:val="-2"/>
        </w:rPr>
        <w:t>“</w:t>
      </w:r>
      <w:r>
        <w:rPr>
          <w:spacing w:val="-2"/>
        </w:rPr>
        <w:t>; způsob uplatnění opčního plnění je upraven v čl. 4 přílohy č. 1 výzvy k podání nabídek a zadávací dokumentace.</w:t>
      </w:r>
      <w:r w:rsidR="00057AB7">
        <w:rPr>
          <w:spacing w:val="-2"/>
        </w:rPr>
        <w:t xml:space="preserve"> Zadavatel výslovně upozorňuje, že dodavatel</w:t>
      </w:r>
      <w:r w:rsidR="00057AB7" w:rsidRPr="00057AB7">
        <w:rPr>
          <w:spacing w:val="-2"/>
        </w:rPr>
        <w:t xml:space="preserve"> </w:t>
      </w:r>
      <w:r w:rsidR="00057AB7">
        <w:rPr>
          <w:spacing w:val="-2"/>
        </w:rPr>
        <w:t xml:space="preserve">není povinen opční plnění </w:t>
      </w:r>
      <w:r w:rsidR="00057AB7" w:rsidRPr="00057AB7">
        <w:rPr>
          <w:spacing w:val="-2"/>
        </w:rPr>
        <w:t>nabídnout.</w:t>
      </w:r>
    </w:p>
    <w:p w14:paraId="69CB3A3C" w14:textId="55E465DE" w:rsidR="00BD31D9" w:rsidRDefault="00BD31D9" w:rsidP="000063E3">
      <w:pPr>
        <w:pStyle w:val="Nadpis2"/>
      </w:pPr>
      <w:r>
        <w:t>Další informace – výhrada zadavatele</w:t>
      </w:r>
    </w:p>
    <w:p w14:paraId="0F661C06" w14:textId="70C9D3E6" w:rsidR="00E67D42" w:rsidRPr="00E67D42" w:rsidRDefault="00BD31D9" w:rsidP="000063E3">
      <w:r>
        <w:t xml:space="preserve">Zadavatel </w:t>
      </w:r>
      <w:r w:rsidRPr="00A51F4B">
        <w:t>si vyhrazuje právo (nikoliv povinnost) před podpisem smlouvy s prvním dodavatel</w:t>
      </w:r>
      <w:r>
        <w:t>em</w:t>
      </w:r>
      <w:r w:rsidRPr="00A51F4B">
        <w:t xml:space="preserve"> v pořadí dle hodnocení anebo jen s vybraným dodavatelem jednat o podmínkách plnění veřejné zakázky, a to zejména za účelem zlepšení podmínek plnění předmětu veřejné zakázky pro zadavatele, a to včetně případné nezbytné dílčí úpravy smlouvy na plnění veřejné zakázky.</w:t>
      </w:r>
    </w:p>
    <w:p w14:paraId="474DFFB5" w14:textId="0D9F72A4" w:rsidR="00293F90" w:rsidRPr="00826314" w:rsidRDefault="00D8088F" w:rsidP="00FD5B0F">
      <w:pPr>
        <w:pStyle w:val="Nadpis1"/>
        <w:rPr>
          <w:rFonts w:cs="Segoe UI"/>
        </w:rPr>
      </w:pPr>
      <w:r w:rsidRPr="00826314">
        <w:rPr>
          <w:rFonts w:cs="Segoe UI"/>
        </w:rPr>
        <w:t>DOBA (čAS)</w:t>
      </w:r>
      <w:r w:rsidR="00261955" w:rsidRPr="00826314">
        <w:rPr>
          <w:rFonts w:cs="Segoe UI"/>
        </w:rPr>
        <w:t xml:space="preserve"> PLNĚNÍ VEŘEJNÉ ZAKÁZKY</w:t>
      </w:r>
      <w:bookmarkEnd w:id="15"/>
    </w:p>
    <w:p w14:paraId="09D12003" w14:textId="78AE78EB" w:rsidR="00E46A48" w:rsidRPr="00826314" w:rsidRDefault="00D53E29" w:rsidP="00FD5B0F">
      <w:pPr>
        <w:rPr>
          <w:rFonts w:cs="Segoe UI"/>
        </w:rPr>
      </w:pPr>
      <w:r w:rsidRPr="00826314">
        <w:rPr>
          <w:rFonts w:cs="Segoe UI"/>
        </w:rPr>
        <w:t>Dodavatel zahájí plnění veřejné zakázky bezodkladně po nabytí účinnosti smlouvy na plnění veřejné zakázky</w:t>
      </w:r>
      <w:r w:rsidR="004A0D39" w:rsidRPr="00826314">
        <w:rPr>
          <w:rFonts w:cs="Segoe UI"/>
        </w:rPr>
        <w:t>.</w:t>
      </w:r>
      <w:r w:rsidRPr="00826314">
        <w:rPr>
          <w:rFonts w:cs="Segoe UI"/>
        </w:rPr>
        <w:t xml:space="preserve"> </w:t>
      </w:r>
      <w:r w:rsidR="004A0D39" w:rsidRPr="00826314">
        <w:rPr>
          <w:rFonts w:cs="Segoe UI"/>
        </w:rPr>
        <w:t xml:space="preserve">Stavebních práce </w:t>
      </w:r>
      <w:r w:rsidRPr="00826314">
        <w:rPr>
          <w:rFonts w:cs="Segoe UI"/>
        </w:rPr>
        <w:t xml:space="preserve">bude probíhat na pokyn zadavatele a ve vymezeném časovém období. </w:t>
      </w:r>
      <w:r w:rsidR="004A0D39" w:rsidRPr="00826314">
        <w:rPr>
          <w:rFonts w:cs="Segoe UI"/>
        </w:rPr>
        <w:t>Provedení stavebních prací je zadavatelem plánováno během pravidelných podzimních technologických odstávek u zadavatele v roce 2026 a 2027, konkrétně v období konec záři – říjen, což klade důraz na vysokou úroveň organizace jednotlivých činností dodavatelem.</w:t>
      </w:r>
      <w:r w:rsidR="00C37780">
        <w:rPr>
          <w:rFonts w:cs="Segoe UI"/>
        </w:rPr>
        <w:t xml:space="preserve"> Zadavatel předpokládá a plánuje realizaci stavebních prací na jednom z kotlů během technologické odstávky v roce 2026 a na druhém z kotlů během technologické odstávky v roce 202</w:t>
      </w:r>
      <w:r w:rsidR="009B3B5A">
        <w:rPr>
          <w:rFonts w:cs="Segoe UI"/>
        </w:rPr>
        <w:t>7.</w:t>
      </w:r>
      <w:r w:rsidR="00C37780">
        <w:rPr>
          <w:rFonts w:cs="Segoe UI"/>
        </w:rPr>
        <w:t xml:space="preserve"> </w:t>
      </w:r>
    </w:p>
    <w:p w14:paraId="56A6D76F" w14:textId="018540BF" w:rsidR="00ED3BBB" w:rsidRPr="00826314" w:rsidRDefault="00D53E29" w:rsidP="00FD5B0F">
      <w:pPr>
        <w:rPr>
          <w:rFonts w:cs="Segoe UI"/>
          <w:szCs w:val="22"/>
        </w:rPr>
      </w:pPr>
      <w:r w:rsidRPr="00826314">
        <w:rPr>
          <w:rFonts w:cs="Segoe UI"/>
        </w:rPr>
        <w:t xml:space="preserve">Účastník zadávacího řízení podáním nabídky </w:t>
      </w:r>
      <w:r w:rsidR="00106BC7" w:rsidRPr="00826314">
        <w:rPr>
          <w:rFonts w:cs="Segoe UI"/>
        </w:rPr>
        <w:t>respektuje</w:t>
      </w:r>
      <w:r w:rsidRPr="00826314">
        <w:rPr>
          <w:rFonts w:cs="Segoe UI"/>
        </w:rPr>
        <w:t>, že v době jejího podání je schopen provést dílo dle</w:t>
      </w:r>
      <w:r w:rsidR="00BF447F">
        <w:rPr>
          <w:rFonts w:cs="Segoe UI"/>
        </w:rPr>
        <w:t xml:space="preserve"> smlouvy o dílo, která tvoří</w:t>
      </w:r>
      <w:r w:rsidRPr="00826314">
        <w:rPr>
          <w:rFonts w:cs="Segoe UI"/>
        </w:rPr>
        <w:t xml:space="preserve"> příloh</w:t>
      </w:r>
      <w:r w:rsidR="00BF447F">
        <w:rPr>
          <w:rFonts w:cs="Segoe UI"/>
        </w:rPr>
        <w:t>u</w:t>
      </w:r>
      <w:r w:rsidRPr="00826314">
        <w:rPr>
          <w:rFonts w:cs="Segoe UI"/>
        </w:rPr>
        <w:t xml:space="preserve"> č. 1 </w:t>
      </w:r>
      <w:r w:rsidR="00D6519D" w:rsidRPr="00826314">
        <w:rPr>
          <w:rFonts w:cs="Segoe UI"/>
        </w:rPr>
        <w:t>této výzvy</w:t>
      </w:r>
      <w:r w:rsidRPr="00826314">
        <w:rPr>
          <w:rFonts w:cs="Segoe UI"/>
        </w:rPr>
        <w:t xml:space="preserve"> v </w:t>
      </w:r>
      <w:r w:rsidR="00106BC7" w:rsidRPr="00826314">
        <w:rPr>
          <w:rFonts w:cs="Segoe UI"/>
        </w:rPr>
        <w:t>období</w:t>
      </w:r>
      <w:r w:rsidRPr="00826314">
        <w:rPr>
          <w:rFonts w:cs="Segoe UI"/>
        </w:rPr>
        <w:t xml:space="preserve"> </w:t>
      </w:r>
      <w:r w:rsidR="00106BC7" w:rsidRPr="00826314">
        <w:rPr>
          <w:rFonts w:cs="Segoe UI"/>
        </w:rPr>
        <w:t>dle předchozího odstavce</w:t>
      </w:r>
      <w:r w:rsidRPr="00826314">
        <w:rPr>
          <w:rFonts w:cs="Segoe UI"/>
        </w:rPr>
        <w:t xml:space="preserve">. Zadavatel si vyhrazuje právo před podpisem smlouvy s vybraným dodavatelem vyžádat si od něj písemné prohlášení, že je schopen předmět plnění veřejné zakázky realizovat </w:t>
      </w:r>
      <w:r w:rsidR="00106BC7" w:rsidRPr="00826314">
        <w:rPr>
          <w:rFonts w:cs="Segoe UI"/>
        </w:rPr>
        <w:t>v období dle předchozího odstavce.</w:t>
      </w:r>
      <w:r w:rsidRPr="00826314">
        <w:rPr>
          <w:rFonts w:cs="Segoe UI"/>
        </w:rPr>
        <w:t xml:space="preserve"> Pokud vybraný dodavatel takové prohlášení nedoloží, </w:t>
      </w:r>
      <w:r w:rsidR="00106BC7" w:rsidRPr="00826314">
        <w:rPr>
          <w:rFonts w:cs="Segoe UI"/>
        </w:rPr>
        <w:t>může být</w:t>
      </w:r>
      <w:r w:rsidRPr="00826314">
        <w:rPr>
          <w:rFonts w:cs="Segoe UI"/>
        </w:rPr>
        <w:t xml:space="preserve"> zadavatelem v souladu se zadávacími podmínkami vyloučen z účasti v zadávacím řízení. </w:t>
      </w:r>
    </w:p>
    <w:p w14:paraId="3A2DBB3F" w14:textId="1B8FE9DD" w:rsidR="00293F90" w:rsidRPr="00826314" w:rsidRDefault="00261955" w:rsidP="00FD5B0F">
      <w:pPr>
        <w:pStyle w:val="Nadpis1"/>
        <w:rPr>
          <w:rFonts w:cs="Segoe UI"/>
        </w:rPr>
      </w:pPr>
      <w:bookmarkStart w:id="17" w:name="_Toc201220826"/>
      <w:bookmarkEnd w:id="16"/>
      <w:r w:rsidRPr="00826314">
        <w:rPr>
          <w:rFonts w:cs="Segoe UI"/>
        </w:rPr>
        <w:lastRenderedPageBreak/>
        <w:t>MÍST</w:t>
      </w:r>
      <w:r w:rsidR="00106BC7" w:rsidRPr="00826314">
        <w:rPr>
          <w:rFonts w:cs="Segoe UI"/>
        </w:rPr>
        <w:t>O</w:t>
      </w:r>
      <w:r w:rsidRPr="00826314">
        <w:rPr>
          <w:rFonts w:cs="Segoe UI"/>
        </w:rPr>
        <w:t xml:space="preserve"> P</w:t>
      </w:r>
      <w:r w:rsidR="00C30313" w:rsidRPr="00826314">
        <w:rPr>
          <w:rFonts w:cs="Segoe UI"/>
        </w:rPr>
        <w:t>LNĚNÍ</w:t>
      </w:r>
      <w:bookmarkEnd w:id="17"/>
    </w:p>
    <w:p w14:paraId="32D71D24" w14:textId="08A8E1CF" w:rsidR="00106BC7" w:rsidRPr="00826314" w:rsidRDefault="00106BC7" w:rsidP="00106BC7">
      <w:pPr>
        <w:pStyle w:val="Nadpis2"/>
        <w:ind w:hanging="425"/>
        <w:rPr>
          <w:rFonts w:cs="Segoe UI"/>
          <w:szCs w:val="22"/>
        </w:rPr>
      </w:pPr>
      <w:r w:rsidRPr="00826314">
        <w:rPr>
          <w:rFonts w:cs="Segoe UI"/>
          <w:szCs w:val="22"/>
        </w:rPr>
        <w:t>Místo plnění veřejné zakázky</w:t>
      </w:r>
    </w:p>
    <w:p w14:paraId="69B75F0E" w14:textId="19189D5B" w:rsidR="00106BC7" w:rsidRPr="00826314" w:rsidRDefault="00106BC7" w:rsidP="00106BC7">
      <w:pPr>
        <w:rPr>
          <w:rFonts w:cs="Segoe UI"/>
        </w:rPr>
      </w:pPr>
      <w:r w:rsidRPr="00826314">
        <w:rPr>
          <w:rFonts w:cs="Segoe UI"/>
        </w:rPr>
        <w:t xml:space="preserve">Místem plnění veřejné zakázky je </w:t>
      </w:r>
      <w:r w:rsidR="007814AB" w:rsidRPr="00D94C84">
        <w:rPr>
          <w:rFonts w:cs="Segoe UI"/>
        </w:rPr>
        <w:t xml:space="preserve">Zařízení na energetické využití odpadů </w:t>
      </w:r>
      <w:r w:rsidR="00BD31D9">
        <w:rPr>
          <w:rFonts w:cs="Segoe UI"/>
        </w:rPr>
        <w:t xml:space="preserve">(ZEVO) zadavatele na adrese </w:t>
      </w:r>
      <w:r w:rsidR="007814AB" w:rsidRPr="00D94C84">
        <w:rPr>
          <w:rFonts w:cs="Segoe UI"/>
        </w:rPr>
        <w:t>Jedovnická 4247/2, 628 00 Brno</w:t>
      </w:r>
      <w:r w:rsidRPr="00BD31D9">
        <w:rPr>
          <w:rFonts w:cs="Segoe UI"/>
        </w:rPr>
        <w:t>.</w:t>
      </w:r>
    </w:p>
    <w:p w14:paraId="63B66A7E" w14:textId="46198808" w:rsidR="00106BC7" w:rsidRPr="00826314" w:rsidRDefault="00106BC7" w:rsidP="00106BC7">
      <w:pPr>
        <w:pStyle w:val="Nadpis2"/>
        <w:ind w:hanging="425"/>
        <w:rPr>
          <w:rFonts w:cs="Segoe UI"/>
          <w:szCs w:val="22"/>
        </w:rPr>
      </w:pPr>
      <w:r w:rsidRPr="00826314">
        <w:rPr>
          <w:rFonts w:cs="Segoe UI"/>
          <w:szCs w:val="22"/>
        </w:rPr>
        <w:t>Prohlídka místa plnění veřejné zakázky</w:t>
      </w:r>
    </w:p>
    <w:p w14:paraId="2829C8FA" w14:textId="2FD4EA44" w:rsidR="007814AB" w:rsidRPr="00826314" w:rsidRDefault="007814AB" w:rsidP="003D1C3A">
      <w:pPr>
        <w:rPr>
          <w:rFonts w:cs="Segoe UI"/>
        </w:rPr>
      </w:pPr>
      <w:r w:rsidRPr="00826314">
        <w:rPr>
          <w:rFonts w:cs="Segoe UI"/>
        </w:rPr>
        <w:t xml:space="preserve">Prohlídka místa plnění proběhne </w:t>
      </w:r>
      <w:r w:rsidRPr="00826314">
        <w:rPr>
          <w:rFonts w:cs="Segoe UI"/>
          <w:b/>
          <w:bCs/>
        </w:rPr>
        <w:t>v období plánované podzimní odstávky v roce 2025</w:t>
      </w:r>
      <w:r w:rsidRPr="00826314">
        <w:rPr>
          <w:rFonts w:cs="Segoe UI"/>
        </w:rPr>
        <w:t xml:space="preserve"> (předběžně v období od 29. 09. 2025 do </w:t>
      </w:r>
      <w:r w:rsidR="00ED55C7">
        <w:rPr>
          <w:rFonts w:cs="Segoe UI"/>
        </w:rPr>
        <w:t>15</w:t>
      </w:r>
      <w:r w:rsidRPr="00826314">
        <w:rPr>
          <w:rFonts w:cs="Segoe UI"/>
        </w:rPr>
        <w:t xml:space="preserve">. 10. 2025). Přesný termín prohlídky místa plnění bude s každým uchazečem domluven na základě jeho písemné žádosti o prohlídku.  </w:t>
      </w:r>
    </w:p>
    <w:p w14:paraId="7AC4735C" w14:textId="512445CB" w:rsidR="00EA0DC6" w:rsidRPr="00826314" w:rsidRDefault="007814AB" w:rsidP="003D1C3A">
      <w:pPr>
        <w:rPr>
          <w:rFonts w:cs="Segoe UI"/>
        </w:rPr>
      </w:pPr>
      <w:r w:rsidRPr="00826314">
        <w:rPr>
          <w:rFonts w:cs="Segoe UI"/>
        </w:rPr>
        <w:t>Sraz </w:t>
      </w:r>
      <w:r w:rsidRPr="00826314">
        <w:rPr>
          <w:rFonts w:cs="Segoe UI"/>
          <w:szCs w:val="22"/>
        </w:rPr>
        <w:t xml:space="preserve">účastníků prohlídky místa plnění je </w:t>
      </w:r>
      <w:r w:rsidRPr="00826314">
        <w:rPr>
          <w:rFonts w:cs="Segoe UI"/>
        </w:rPr>
        <w:t xml:space="preserve">před budovou vrátnice na adrese Jedovnická 4247/2, 628 00 Brno. Zájemci jsou povinni se předem nahlásit na e-mailové adrese </w:t>
      </w:r>
      <w:hyperlink r:id="rId12" w:history="1">
        <w:r w:rsidRPr="00826314">
          <w:rPr>
            <w:rStyle w:val="Hypertextovodkaz"/>
            <w:rFonts w:cs="Segoe UI"/>
          </w:rPr>
          <w:t>jedlicka@sako.cz</w:t>
        </w:r>
      </w:hyperlink>
      <w:r w:rsidRPr="00826314">
        <w:rPr>
          <w:rFonts w:cs="Segoe UI"/>
        </w:rPr>
        <w:t>.</w:t>
      </w:r>
    </w:p>
    <w:p w14:paraId="25EC8094" w14:textId="2B1657CD" w:rsidR="00440823" w:rsidRPr="00826314" w:rsidRDefault="00440823" w:rsidP="003D1C3A">
      <w:pPr>
        <w:rPr>
          <w:rFonts w:cs="Segoe UI"/>
        </w:rPr>
      </w:pPr>
      <w:r w:rsidRPr="00826314">
        <w:rPr>
          <w:rFonts w:cs="Segoe UI"/>
        </w:rPr>
        <w:t>Prohlídka slouží pro správné pochopení rozsahu prací</w:t>
      </w:r>
      <w:r w:rsidR="00FE5EE2">
        <w:rPr>
          <w:rFonts w:cs="Segoe UI"/>
        </w:rPr>
        <w:t>, potřeb a</w:t>
      </w:r>
      <w:r w:rsidRPr="00826314">
        <w:rPr>
          <w:rFonts w:cs="Segoe UI"/>
        </w:rPr>
        <w:t xml:space="preserve"> provozu zadavatele.</w:t>
      </w:r>
    </w:p>
    <w:p w14:paraId="38709804" w14:textId="749FC74A" w:rsidR="008E0F58" w:rsidRPr="00826314" w:rsidRDefault="00261955" w:rsidP="007665A9">
      <w:pPr>
        <w:pStyle w:val="Nadpis1"/>
        <w:rPr>
          <w:rFonts w:cs="Segoe UI"/>
        </w:rPr>
      </w:pPr>
      <w:bookmarkStart w:id="18" w:name="_Toc451612666"/>
      <w:bookmarkStart w:id="19" w:name="_Toc201220827"/>
      <w:r w:rsidRPr="00826314">
        <w:rPr>
          <w:rFonts w:cs="Segoe UI"/>
        </w:rPr>
        <w:t>POŽADAVKY ZADAVATELE NA KVALIFIKACI</w:t>
      </w:r>
      <w:bookmarkEnd w:id="18"/>
      <w:bookmarkEnd w:id="19"/>
    </w:p>
    <w:p w14:paraId="5284B1E3" w14:textId="48686132" w:rsidR="008E0F58" w:rsidRPr="00826314" w:rsidRDefault="008E0F58" w:rsidP="00131FC1">
      <w:pPr>
        <w:keepNext/>
        <w:spacing w:after="120"/>
        <w:rPr>
          <w:rFonts w:cs="Segoe UI"/>
        </w:rPr>
      </w:pPr>
      <w:r w:rsidRPr="00826314">
        <w:rPr>
          <w:rFonts w:cs="Segoe UI"/>
        </w:rPr>
        <w:t xml:space="preserve">Kvalifikovaným pro plnění veřejné zakázky je </w:t>
      </w:r>
      <w:r w:rsidR="002A677C" w:rsidRPr="00826314">
        <w:rPr>
          <w:rFonts w:cs="Segoe UI"/>
        </w:rPr>
        <w:t>analogicky dle</w:t>
      </w:r>
      <w:r w:rsidR="006C7D69" w:rsidRPr="00826314">
        <w:rPr>
          <w:rFonts w:cs="Segoe UI"/>
        </w:rPr>
        <w:t xml:space="preserve"> </w:t>
      </w:r>
      <w:r w:rsidRPr="00826314">
        <w:rPr>
          <w:rFonts w:cs="Segoe UI"/>
        </w:rPr>
        <w:t xml:space="preserve">§ </w:t>
      </w:r>
      <w:r w:rsidR="00914556" w:rsidRPr="00826314">
        <w:rPr>
          <w:rFonts w:cs="Segoe UI"/>
        </w:rPr>
        <w:t>73 a</w:t>
      </w:r>
      <w:r w:rsidR="00AB489F" w:rsidRPr="00826314">
        <w:rPr>
          <w:rFonts w:cs="Segoe UI"/>
        </w:rPr>
        <w:t xml:space="preserve"> </w:t>
      </w:r>
      <w:r w:rsidR="00914556" w:rsidRPr="00826314">
        <w:rPr>
          <w:rFonts w:cs="Segoe UI"/>
        </w:rPr>
        <w:t>n</w:t>
      </w:r>
      <w:r w:rsidR="00AB489F" w:rsidRPr="00826314">
        <w:rPr>
          <w:rFonts w:cs="Segoe UI"/>
        </w:rPr>
        <w:t>ásl</w:t>
      </w:r>
      <w:r w:rsidR="00914556" w:rsidRPr="00826314">
        <w:rPr>
          <w:rFonts w:cs="Segoe UI"/>
        </w:rPr>
        <w:t>.</w:t>
      </w:r>
      <w:r w:rsidRPr="00826314">
        <w:rPr>
          <w:rFonts w:cs="Segoe UI"/>
        </w:rPr>
        <w:t xml:space="preserve"> Z</w:t>
      </w:r>
      <w:r w:rsidR="00914556" w:rsidRPr="00826314">
        <w:rPr>
          <w:rFonts w:cs="Segoe UI"/>
        </w:rPr>
        <w:t>Z</w:t>
      </w:r>
      <w:r w:rsidRPr="00826314">
        <w:rPr>
          <w:rFonts w:cs="Segoe UI"/>
        </w:rPr>
        <w:t>VZ dodavatel, který</w:t>
      </w:r>
      <w:r w:rsidR="00110AFB" w:rsidRPr="00826314">
        <w:rPr>
          <w:rFonts w:cs="Segoe UI"/>
        </w:rPr>
        <w:t xml:space="preserve"> prokáže splnění požadavků</w:t>
      </w:r>
      <w:r w:rsidRPr="00826314">
        <w:rPr>
          <w:rFonts w:cs="Segoe UI"/>
        </w:rPr>
        <w:t>:</w:t>
      </w:r>
    </w:p>
    <w:p w14:paraId="08152009" w14:textId="4BB15751" w:rsidR="008C1B7F" w:rsidRPr="008C1B7F" w:rsidRDefault="008C1B7F" w:rsidP="00131FC1">
      <w:pPr>
        <w:pStyle w:val="Odstavecseseznamem"/>
        <w:keepLines/>
        <w:numPr>
          <w:ilvl w:val="0"/>
          <w:numId w:val="13"/>
        </w:numPr>
        <w:spacing w:after="0"/>
        <w:rPr>
          <w:rFonts w:cs="Segoe UI"/>
        </w:rPr>
      </w:pPr>
      <w:hyperlink w:anchor="_Základní_kvalifikační_předpoklady" w:history="1">
        <w:r w:rsidRPr="00CA5AC3">
          <w:rPr>
            <w:rStyle w:val="Hypertextovodkaz"/>
            <w:rFonts w:cs="Segoe UI"/>
            <w:szCs w:val="22"/>
          </w:rPr>
          <w:t>základní</w:t>
        </w:r>
      </w:hyperlink>
      <w:r w:rsidRPr="00CA5AC3">
        <w:rPr>
          <w:rFonts w:cs="Segoe UI"/>
          <w:szCs w:val="22"/>
        </w:rPr>
        <w:t xml:space="preserve"> způsobilosti (odst. </w:t>
      </w:r>
      <w:r w:rsidRPr="00CA5AC3">
        <w:rPr>
          <w:rFonts w:cs="Segoe UI"/>
          <w:szCs w:val="22"/>
        </w:rPr>
        <w:fldChar w:fldCharType="begin"/>
      </w:r>
      <w:r w:rsidRPr="00CA5AC3">
        <w:rPr>
          <w:rFonts w:cs="Segoe UI"/>
          <w:szCs w:val="22"/>
        </w:rPr>
        <w:instrText xml:space="preserve"> REF _Ref519076842 \r \h  \* MERGEFORMAT </w:instrText>
      </w:r>
      <w:r w:rsidRPr="00CA5AC3">
        <w:rPr>
          <w:rFonts w:cs="Segoe UI"/>
          <w:szCs w:val="22"/>
        </w:rPr>
      </w:r>
      <w:r w:rsidRPr="00CA5AC3">
        <w:rPr>
          <w:rFonts w:cs="Segoe UI"/>
          <w:szCs w:val="22"/>
        </w:rPr>
        <w:fldChar w:fldCharType="separate"/>
      </w:r>
      <w:r w:rsidR="00B67E52">
        <w:rPr>
          <w:rFonts w:cs="Segoe UI"/>
          <w:szCs w:val="22"/>
        </w:rPr>
        <w:t>6.1</w:t>
      </w:r>
      <w:r w:rsidRPr="00CA5AC3">
        <w:rPr>
          <w:rFonts w:cs="Segoe UI"/>
          <w:szCs w:val="22"/>
        </w:rPr>
        <w:fldChar w:fldCharType="end"/>
      </w:r>
      <w:r w:rsidRPr="00CA5AC3">
        <w:rPr>
          <w:rFonts w:cs="Segoe UI"/>
          <w:szCs w:val="22"/>
        </w:rPr>
        <w:t>)</w:t>
      </w:r>
    </w:p>
    <w:p w14:paraId="3E9ED024" w14:textId="4A34E08F" w:rsidR="00DD282D" w:rsidRPr="00826314" w:rsidRDefault="008E0F58" w:rsidP="00131FC1">
      <w:pPr>
        <w:pStyle w:val="Odstavecseseznamem"/>
        <w:keepLines/>
        <w:numPr>
          <w:ilvl w:val="0"/>
          <w:numId w:val="13"/>
        </w:numPr>
        <w:spacing w:after="0"/>
        <w:rPr>
          <w:rFonts w:cs="Segoe UI"/>
        </w:rPr>
      </w:pPr>
      <w:hyperlink w:anchor="_Profesní_kvalifikační_předpoklady" w:history="1">
        <w:r w:rsidRPr="00826314">
          <w:rPr>
            <w:rStyle w:val="Hypertextovodkaz"/>
            <w:rFonts w:cs="Segoe UI"/>
          </w:rPr>
          <w:t xml:space="preserve">profesní </w:t>
        </w:r>
      </w:hyperlink>
      <w:r w:rsidR="00914556" w:rsidRPr="00826314">
        <w:rPr>
          <w:rFonts w:cs="Segoe UI"/>
        </w:rPr>
        <w:t>způsobilost</w:t>
      </w:r>
      <w:r w:rsidR="00D74E2F" w:rsidRPr="00826314">
        <w:rPr>
          <w:rFonts w:cs="Segoe UI"/>
        </w:rPr>
        <w:t>i</w:t>
      </w:r>
      <w:r w:rsidR="002A677C" w:rsidRPr="00826314">
        <w:rPr>
          <w:rFonts w:cs="Segoe UI"/>
        </w:rPr>
        <w:t xml:space="preserve"> </w:t>
      </w:r>
      <w:r w:rsidR="008C1B7F">
        <w:rPr>
          <w:rFonts w:cs="Segoe UI"/>
        </w:rPr>
        <w:t xml:space="preserve">(odst. 6.2) </w:t>
      </w:r>
      <w:r w:rsidR="002A677C" w:rsidRPr="00826314">
        <w:rPr>
          <w:rFonts w:cs="Segoe UI"/>
        </w:rPr>
        <w:t>a</w:t>
      </w:r>
    </w:p>
    <w:p w14:paraId="3DB95C66" w14:textId="74601652" w:rsidR="008E0F58" w:rsidRPr="00826314" w:rsidRDefault="00C11869" w:rsidP="00B25588">
      <w:pPr>
        <w:pStyle w:val="Odstavecseseznamem"/>
        <w:numPr>
          <w:ilvl w:val="0"/>
          <w:numId w:val="13"/>
        </w:numPr>
        <w:rPr>
          <w:rFonts w:cs="Segoe UI"/>
        </w:rPr>
      </w:pPr>
      <w:hyperlink w:anchor="_Technická_kvalifikace_dle" w:history="1">
        <w:r w:rsidRPr="00826314">
          <w:rPr>
            <w:rStyle w:val="Hypertextovodkaz"/>
            <w:rFonts w:cs="Segoe UI"/>
          </w:rPr>
          <w:t>technick</w:t>
        </w:r>
        <w:r w:rsidR="00D74E2F" w:rsidRPr="00826314">
          <w:rPr>
            <w:rStyle w:val="Hypertextovodkaz"/>
            <w:rFonts w:cs="Segoe UI"/>
          </w:rPr>
          <w:t>é</w:t>
        </w:r>
        <w:r w:rsidR="008E0F58" w:rsidRPr="00826314">
          <w:rPr>
            <w:rStyle w:val="Hypertextovodkaz"/>
            <w:rFonts w:cs="Segoe UI"/>
          </w:rPr>
          <w:t xml:space="preserve"> </w:t>
        </w:r>
      </w:hyperlink>
      <w:r w:rsidRPr="00826314">
        <w:rPr>
          <w:rFonts w:cs="Segoe UI"/>
        </w:rPr>
        <w:t>kvalifikac</w:t>
      </w:r>
      <w:r w:rsidR="00D74E2F" w:rsidRPr="00826314">
        <w:rPr>
          <w:rFonts w:cs="Segoe UI"/>
        </w:rPr>
        <w:t>e</w:t>
      </w:r>
      <w:r w:rsidR="008C1B7F">
        <w:rPr>
          <w:rFonts w:cs="Segoe UI"/>
        </w:rPr>
        <w:t xml:space="preserve"> (odst. 6.3)</w:t>
      </w:r>
      <w:r w:rsidR="008E0F58" w:rsidRPr="00826314">
        <w:rPr>
          <w:rFonts w:cs="Segoe UI"/>
        </w:rPr>
        <w:t>.</w:t>
      </w:r>
    </w:p>
    <w:p w14:paraId="066E8271" w14:textId="77777777" w:rsidR="008C1B7F" w:rsidRPr="00CA5AC3" w:rsidRDefault="008C1B7F" w:rsidP="008C1B7F">
      <w:pPr>
        <w:pStyle w:val="Nadpis2"/>
        <w:ind w:left="992"/>
        <w:rPr>
          <w:rFonts w:cs="Segoe UI"/>
          <w:szCs w:val="22"/>
        </w:rPr>
      </w:pPr>
      <w:bookmarkStart w:id="20" w:name="_Základní_kvalifikační_předpoklady"/>
      <w:bookmarkStart w:id="21" w:name="_Profesní_kvalifikační_předpoklady"/>
      <w:bookmarkStart w:id="22" w:name="_Ref519076842"/>
      <w:bookmarkStart w:id="23" w:name="_Ref207708426"/>
      <w:bookmarkStart w:id="24" w:name="_Ref207324121"/>
      <w:bookmarkStart w:id="25" w:name="_Ref207279342"/>
      <w:bookmarkStart w:id="26" w:name="_Ref519076862"/>
      <w:bookmarkEnd w:id="20"/>
      <w:bookmarkEnd w:id="21"/>
      <w:r w:rsidRPr="00CA5AC3">
        <w:rPr>
          <w:rFonts w:cs="Segoe UI"/>
          <w:szCs w:val="22"/>
        </w:rPr>
        <w:t xml:space="preserve">Základní způsobilost </w:t>
      </w:r>
      <w:r>
        <w:rPr>
          <w:rFonts w:cs="Segoe UI"/>
          <w:szCs w:val="22"/>
        </w:rPr>
        <w:t xml:space="preserve">obdobně </w:t>
      </w:r>
      <w:r w:rsidRPr="00CA5AC3">
        <w:rPr>
          <w:rFonts w:cs="Segoe UI"/>
          <w:szCs w:val="22"/>
        </w:rPr>
        <w:t>dle § 74 ZZVZ</w:t>
      </w:r>
      <w:bookmarkEnd w:id="22"/>
      <w:bookmarkEnd w:id="23"/>
    </w:p>
    <w:tbl>
      <w:tblPr>
        <w:tblW w:w="9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819"/>
        <w:gridCol w:w="3855"/>
      </w:tblGrid>
      <w:tr w:rsidR="008C1B7F" w:rsidRPr="00CA5AC3" w14:paraId="76A2910E" w14:textId="77777777" w:rsidTr="00B72401">
        <w:trPr>
          <w:trHeight w:val="624"/>
          <w:tblHeader/>
        </w:trPr>
        <w:tc>
          <w:tcPr>
            <w:tcW w:w="5315" w:type="dxa"/>
            <w:gridSpan w:val="2"/>
            <w:shd w:val="clear" w:color="auto" w:fill="BFBFBF"/>
          </w:tcPr>
          <w:p w14:paraId="588EDFD2" w14:textId="77777777" w:rsidR="008C1B7F" w:rsidRPr="00CA5AC3" w:rsidRDefault="008C1B7F" w:rsidP="00B72401">
            <w:pPr>
              <w:pStyle w:val="MTLNormalhlavicka"/>
              <w:spacing w:line="276" w:lineRule="auto"/>
              <w:rPr>
                <w:rFonts w:cs="Segoe UI"/>
                <w:b/>
                <w:szCs w:val="22"/>
              </w:rPr>
            </w:pPr>
            <w:r w:rsidRPr="00CA5AC3">
              <w:rPr>
                <w:rFonts w:cs="Segoe UI"/>
                <w:b/>
                <w:szCs w:val="22"/>
              </w:rPr>
              <w:t>Způsobilým je dodavatel, který</w:t>
            </w:r>
          </w:p>
        </w:tc>
        <w:tc>
          <w:tcPr>
            <w:tcW w:w="3855" w:type="dxa"/>
            <w:shd w:val="clear" w:color="auto" w:fill="BFBFBF"/>
          </w:tcPr>
          <w:p w14:paraId="7C2D7305" w14:textId="77777777" w:rsidR="008C1B7F" w:rsidRPr="00CA5AC3" w:rsidRDefault="008C1B7F" w:rsidP="00B72401">
            <w:pPr>
              <w:pStyle w:val="MTLNormalhlavicka"/>
              <w:spacing w:line="276" w:lineRule="auto"/>
              <w:rPr>
                <w:rFonts w:cs="Segoe UI"/>
                <w:b/>
                <w:szCs w:val="22"/>
              </w:rPr>
            </w:pPr>
            <w:r w:rsidRPr="00CA5AC3">
              <w:rPr>
                <w:rFonts w:cs="Segoe UI"/>
                <w:b/>
                <w:szCs w:val="22"/>
              </w:rPr>
              <w:t>Způsob prokázání splnění základní způsobilosti (doklady)</w:t>
            </w:r>
          </w:p>
        </w:tc>
      </w:tr>
      <w:tr w:rsidR="008C1B7F" w:rsidRPr="00CA5AC3" w14:paraId="53109C25" w14:textId="77777777" w:rsidTr="00B72401">
        <w:tc>
          <w:tcPr>
            <w:tcW w:w="496" w:type="dxa"/>
            <w:vAlign w:val="center"/>
          </w:tcPr>
          <w:p w14:paraId="55A3CB3C" w14:textId="77777777" w:rsidR="008C1B7F" w:rsidRPr="00CA5AC3" w:rsidRDefault="008C1B7F" w:rsidP="00B72401">
            <w:pPr>
              <w:pStyle w:val="Textkomente"/>
              <w:spacing w:after="120"/>
              <w:rPr>
                <w:rFonts w:cs="Segoe UI"/>
                <w:szCs w:val="22"/>
              </w:rPr>
            </w:pPr>
            <w:r w:rsidRPr="00CA5AC3">
              <w:rPr>
                <w:rFonts w:cs="Segoe UI"/>
                <w:szCs w:val="22"/>
              </w:rPr>
              <w:t>a)</w:t>
            </w:r>
          </w:p>
        </w:tc>
        <w:tc>
          <w:tcPr>
            <w:tcW w:w="4819" w:type="dxa"/>
            <w:vAlign w:val="center"/>
          </w:tcPr>
          <w:p w14:paraId="07B88E19" w14:textId="77777777" w:rsidR="008C1B7F" w:rsidRPr="00CA5AC3" w:rsidRDefault="008C1B7F" w:rsidP="00B72401">
            <w:pPr>
              <w:pStyle w:val="Textkomente"/>
              <w:spacing w:after="120"/>
              <w:rPr>
                <w:rFonts w:cs="Segoe UI"/>
                <w:szCs w:val="22"/>
              </w:rPr>
            </w:pPr>
            <w:r w:rsidRPr="00CA5AC3">
              <w:rPr>
                <w:rFonts w:cs="Segoe UI"/>
                <w:szCs w:val="22"/>
              </w:rPr>
              <w:t xml:space="preserve">nebyl v zemi svého sídla v posledních 5 letech před zahájením </w:t>
            </w:r>
            <w:r>
              <w:rPr>
                <w:rFonts w:cs="Segoe UI"/>
                <w:szCs w:val="22"/>
              </w:rPr>
              <w:t>výběrového</w:t>
            </w:r>
            <w:r w:rsidRPr="00CA5AC3">
              <w:rPr>
                <w:rFonts w:cs="Segoe UI"/>
                <w:szCs w:val="22"/>
              </w:rPr>
              <w:t xml:space="preserve"> řízení pravomocně odsouzen pro trestný čin uvedený v příloze č. 3 ZZVZ nebo obdobný trestný čin podle právního řádu země sídla dodavatele; k zahlazeným odsouzením se nepřihlíží; </w:t>
            </w:r>
          </w:p>
          <w:p w14:paraId="4E300BA1" w14:textId="77777777" w:rsidR="008C1B7F" w:rsidRPr="00CA5AC3" w:rsidRDefault="008C1B7F" w:rsidP="00B72401">
            <w:pPr>
              <w:pStyle w:val="Textkomente"/>
              <w:spacing w:after="120"/>
              <w:rPr>
                <w:rFonts w:cs="Segoe UI"/>
                <w:szCs w:val="22"/>
              </w:rPr>
            </w:pPr>
            <w:r w:rsidRPr="00CA5AC3">
              <w:rPr>
                <w:rFonts w:cs="Segoe UI"/>
                <w:szCs w:val="22"/>
              </w:rPr>
              <w:t xml:space="preserve">Jde-li o právnickou osobu, musí tuto podmínku splňovat tato právnická osoba a zároveň každý člen statutárního orgánu. </w:t>
            </w:r>
          </w:p>
          <w:p w14:paraId="243B0252" w14:textId="77777777" w:rsidR="008C1B7F" w:rsidRPr="00CA5AC3" w:rsidRDefault="008C1B7F" w:rsidP="00B72401">
            <w:pPr>
              <w:pStyle w:val="Textkomente"/>
              <w:spacing w:after="120"/>
              <w:rPr>
                <w:rFonts w:cs="Segoe UI"/>
                <w:szCs w:val="22"/>
              </w:rPr>
            </w:pPr>
            <w:r w:rsidRPr="00CA5AC3">
              <w:rPr>
                <w:rFonts w:cs="Segoe UI"/>
                <w:szCs w:val="22"/>
              </w:rPr>
              <w:lastRenderedPageBreak/>
              <w:t>Je-li členem statutárního orgánu dodavatele právnická osoba, musí podmínku splňovat tato právnická osoba, každý člen statutárního orgánu této právnické osoby a osoba zastupující tuto právnickou osobu v statutárním orgánu dodavatele;</w:t>
            </w:r>
          </w:p>
          <w:p w14:paraId="06D4CDAC" w14:textId="77777777" w:rsidR="008C1B7F" w:rsidRPr="00CA5AC3" w:rsidRDefault="008C1B7F" w:rsidP="00B72401">
            <w:pPr>
              <w:pStyle w:val="Textkomente"/>
              <w:spacing w:after="120"/>
              <w:rPr>
                <w:rFonts w:cs="Segoe UI"/>
                <w:szCs w:val="22"/>
              </w:rPr>
            </w:pPr>
            <w:r w:rsidRPr="00CA5AC3">
              <w:rPr>
                <w:rFonts w:cs="Segoe UI"/>
                <w:szCs w:val="22"/>
              </w:rPr>
              <w:t xml:space="preserve">Pro prokazování kvalifikace prostřednictvím pobočky závodu platí </w:t>
            </w:r>
            <w:proofErr w:type="spellStart"/>
            <w:r w:rsidRPr="00CA5AC3">
              <w:rPr>
                <w:rFonts w:cs="Segoe UI"/>
                <w:szCs w:val="22"/>
              </w:rPr>
              <w:t>ust</w:t>
            </w:r>
            <w:proofErr w:type="spellEnd"/>
            <w:r w:rsidRPr="00CA5AC3">
              <w:rPr>
                <w:rFonts w:cs="Segoe UI"/>
                <w:szCs w:val="22"/>
              </w:rPr>
              <w:t>. § 74 odst. 3 ZZVZ.</w:t>
            </w:r>
          </w:p>
          <w:p w14:paraId="2CE2F6B5" w14:textId="77777777" w:rsidR="008C1B7F" w:rsidRPr="00CA5AC3" w:rsidRDefault="008C1B7F" w:rsidP="00B72401">
            <w:pPr>
              <w:pStyle w:val="Textkomente"/>
              <w:spacing w:after="120"/>
              <w:rPr>
                <w:rFonts w:cs="Segoe UI"/>
                <w:szCs w:val="22"/>
              </w:rPr>
            </w:pPr>
            <w:r w:rsidRPr="00CA5AC3">
              <w:rPr>
                <w:rFonts w:cs="Segoe UI"/>
                <w:szCs w:val="22"/>
              </w:rPr>
              <w:t xml:space="preserve">Pobočka závodu, která má sídlo na území České republiky, se podle </w:t>
            </w:r>
            <w:proofErr w:type="spellStart"/>
            <w:r w:rsidRPr="00CA5AC3">
              <w:rPr>
                <w:rFonts w:cs="Segoe UI"/>
                <w:szCs w:val="22"/>
              </w:rPr>
              <w:t>ust</w:t>
            </w:r>
            <w:proofErr w:type="spellEnd"/>
            <w:r w:rsidRPr="00CA5AC3">
              <w:rPr>
                <w:rFonts w:cs="Segoe UI"/>
                <w:szCs w:val="22"/>
              </w:rPr>
              <w:t>. § 5 ZZVZ považuje za dodavatele se sídlem v České republice.</w:t>
            </w:r>
          </w:p>
        </w:tc>
        <w:tc>
          <w:tcPr>
            <w:tcW w:w="3855" w:type="dxa"/>
            <w:vAlign w:val="center"/>
          </w:tcPr>
          <w:p w14:paraId="1A1F5293" w14:textId="77777777" w:rsidR="008C1B7F" w:rsidRPr="00CA5AC3" w:rsidRDefault="008C1B7F" w:rsidP="00B72401">
            <w:pPr>
              <w:pStyle w:val="Textkomente"/>
              <w:spacing w:before="60" w:after="60"/>
              <w:rPr>
                <w:rFonts w:cs="Segoe UI"/>
                <w:i/>
                <w:szCs w:val="22"/>
              </w:rPr>
            </w:pPr>
            <w:r w:rsidRPr="00CA5AC3">
              <w:rPr>
                <w:rFonts w:cs="Segoe UI"/>
                <w:i/>
                <w:szCs w:val="22"/>
              </w:rPr>
              <w:lastRenderedPageBreak/>
              <w:t>Výpis z evidence Rejstříku trestů pro</w:t>
            </w:r>
          </w:p>
          <w:p w14:paraId="3EAF9C8E" w14:textId="77777777" w:rsidR="008C1B7F" w:rsidRPr="00CA5AC3" w:rsidRDefault="008C1B7F" w:rsidP="00B72401">
            <w:pPr>
              <w:pStyle w:val="Textkomente"/>
              <w:spacing w:before="60" w:after="60"/>
              <w:rPr>
                <w:rFonts w:cs="Segoe UI"/>
                <w:i/>
                <w:szCs w:val="22"/>
              </w:rPr>
            </w:pPr>
            <w:r w:rsidRPr="00CA5AC3">
              <w:rPr>
                <w:rFonts w:cs="Segoe UI"/>
                <w:i/>
                <w:szCs w:val="22"/>
              </w:rPr>
              <w:t>- každou právnickou osobu a</w:t>
            </w:r>
          </w:p>
          <w:p w14:paraId="7215D48A" w14:textId="77777777" w:rsidR="008C1B7F" w:rsidRPr="00CA5AC3" w:rsidRDefault="008C1B7F" w:rsidP="00B72401">
            <w:pPr>
              <w:pStyle w:val="Textkomente"/>
              <w:spacing w:before="60" w:after="60"/>
              <w:rPr>
                <w:rFonts w:cs="Segoe UI"/>
                <w:i/>
                <w:szCs w:val="22"/>
              </w:rPr>
            </w:pPr>
            <w:r w:rsidRPr="00CA5AC3">
              <w:rPr>
                <w:rFonts w:cs="Segoe UI"/>
                <w:i/>
                <w:szCs w:val="22"/>
              </w:rPr>
              <w:t>- každou fyzickou osobu,</w:t>
            </w:r>
          </w:p>
          <w:p w14:paraId="4A87B3FC" w14:textId="77777777" w:rsidR="008C1B7F" w:rsidRPr="00CA5AC3" w:rsidRDefault="008C1B7F" w:rsidP="00B72401">
            <w:pPr>
              <w:pStyle w:val="Textkomente"/>
              <w:spacing w:before="60" w:after="60"/>
              <w:rPr>
                <w:rFonts w:cs="Segoe UI"/>
                <w:i/>
                <w:szCs w:val="22"/>
              </w:rPr>
            </w:pPr>
            <w:r w:rsidRPr="00CA5AC3">
              <w:rPr>
                <w:rFonts w:cs="Segoe UI"/>
                <w:i/>
                <w:szCs w:val="22"/>
              </w:rPr>
              <w:t>pro niž je dle ZZVZ a zadávacích podmínek vyžadován.</w:t>
            </w:r>
          </w:p>
        </w:tc>
      </w:tr>
      <w:tr w:rsidR="008C1B7F" w:rsidRPr="00CA5AC3" w14:paraId="3687F4ED" w14:textId="77777777" w:rsidTr="00B72401">
        <w:tc>
          <w:tcPr>
            <w:tcW w:w="496" w:type="dxa"/>
            <w:vAlign w:val="center"/>
          </w:tcPr>
          <w:p w14:paraId="3F4309DD" w14:textId="77777777" w:rsidR="008C1B7F" w:rsidRPr="00CA5AC3" w:rsidRDefault="008C1B7F" w:rsidP="00B72401">
            <w:pPr>
              <w:pStyle w:val="Textkomente"/>
              <w:spacing w:after="120"/>
              <w:rPr>
                <w:rFonts w:cs="Segoe UI"/>
                <w:szCs w:val="22"/>
              </w:rPr>
            </w:pPr>
            <w:r w:rsidRPr="00CA5AC3">
              <w:rPr>
                <w:rFonts w:cs="Segoe UI"/>
                <w:szCs w:val="22"/>
              </w:rPr>
              <w:t>b)</w:t>
            </w:r>
          </w:p>
        </w:tc>
        <w:tc>
          <w:tcPr>
            <w:tcW w:w="4819" w:type="dxa"/>
            <w:vAlign w:val="center"/>
          </w:tcPr>
          <w:p w14:paraId="09DE35A3" w14:textId="77777777" w:rsidR="008C1B7F" w:rsidRPr="00CA5AC3" w:rsidRDefault="008C1B7F" w:rsidP="00B72401">
            <w:pPr>
              <w:pStyle w:val="Textkomente"/>
              <w:spacing w:after="120"/>
              <w:rPr>
                <w:rFonts w:cs="Segoe UI"/>
                <w:szCs w:val="22"/>
              </w:rPr>
            </w:pPr>
            <w:r w:rsidRPr="00CA5AC3">
              <w:rPr>
                <w:rFonts w:cs="Segoe UI"/>
                <w:szCs w:val="22"/>
              </w:rPr>
              <w:t>nemá v České republice ani v zemi svého sídla v evidenci daní zachycen splatný daňový nedoplatek;</w:t>
            </w:r>
          </w:p>
        </w:tc>
        <w:tc>
          <w:tcPr>
            <w:tcW w:w="3855" w:type="dxa"/>
            <w:vAlign w:val="center"/>
          </w:tcPr>
          <w:p w14:paraId="2CBC533B" w14:textId="77777777" w:rsidR="008C1B7F" w:rsidRPr="00CA5AC3" w:rsidRDefault="008C1B7F" w:rsidP="00B72401">
            <w:pPr>
              <w:pStyle w:val="Textkomente"/>
              <w:spacing w:after="120"/>
              <w:rPr>
                <w:rFonts w:cs="Segoe UI"/>
                <w:i/>
                <w:szCs w:val="22"/>
              </w:rPr>
            </w:pPr>
            <w:r w:rsidRPr="00CA5AC3">
              <w:rPr>
                <w:rFonts w:cs="Segoe UI"/>
                <w:i/>
                <w:szCs w:val="22"/>
              </w:rPr>
              <w:t xml:space="preserve">- Potvrzení příslušného finančního úřadu </w:t>
            </w:r>
          </w:p>
          <w:p w14:paraId="4FD1CDEF" w14:textId="77777777" w:rsidR="008C1B7F" w:rsidRPr="00CA5AC3" w:rsidRDefault="008C1B7F" w:rsidP="00B72401">
            <w:pPr>
              <w:pStyle w:val="Textkomente"/>
              <w:spacing w:after="120"/>
              <w:rPr>
                <w:rFonts w:cs="Segoe UI"/>
                <w:i/>
                <w:szCs w:val="22"/>
              </w:rPr>
            </w:pPr>
            <w:r w:rsidRPr="00CA5AC3">
              <w:rPr>
                <w:rFonts w:cs="Segoe UI"/>
                <w:i/>
                <w:szCs w:val="22"/>
              </w:rPr>
              <w:t xml:space="preserve">a </w:t>
            </w:r>
          </w:p>
          <w:p w14:paraId="3ED618F3" w14:textId="77777777" w:rsidR="008C1B7F" w:rsidRPr="00CA5AC3" w:rsidRDefault="008C1B7F" w:rsidP="00B72401">
            <w:pPr>
              <w:pStyle w:val="Textkomente"/>
              <w:spacing w:after="120"/>
              <w:rPr>
                <w:rFonts w:cs="Segoe UI"/>
                <w:i/>
                <w:szCs w:val="22"/>
              </w:rPr>
            </w:pPr>
            <w:r w:rsidRPr="00CA5AC3">
              <w:rPr>
                <w:rFonts w:cs="Segoe UI"/>
                <w:i/>
                <w:szCs w:val="22"/>
              </w:rPr>
              <w:t>- Čestné prohlášení</w:t>
            </w:r>
            <w:r w:rsidRPr="00CA5AC3">
              <w:rPr>
                <w:rFonts w:cs="Segoe UI"/>
                <w:bCs/>
                <w:i/>
                <w:iCs/>
                <w:szCs w:val="22"/>
              </w:rPr>
              <w:t xml:space="preserve"> </w:t>
            </w:r>
            <w:r w:rsidRPr="00CA5AC3">
              <w:rPr>
                <w:rFonts w:cs="Segoe UI"/>
                <w:i/>
                <w:szCs w:val="22"/>
              </w:rPr>
              <w:t>dodavatele ve vztahu ke spotřební dani, z něhož jednoznačně vyplývá splnění tohoto kvalifikačního požadavku.</w:t>
            </w:r>
          </w:p>
        </w:tc>
      </w:tr>
      <w:tr w:rsidR="008C1B7F" w:rsidRPr="00CA5AC3" w14:paraId="423871C4" w14:textId="77777777" w:rsidTr="00B72401">
        <w:tc>
          <w:tcPr>
            <w:tcW w:w="496" w:type="dxa"/>
            <w:vAlign w:val="center"/>
          </w:tcPr>
          <w:p w14:paraId="18CBE8FD" w14:textId="77777777" w:rsidR="008C1B7F" w:rsidRPr="00CA5AC3" w:rsidRDefault="008C1B7F" w:rsidP="00B72401">
            <w:pPr>
              <w:pStyle w:val="Textkomente"/>
              <w:spacing w:after="120"/>
              <w:rPr>
                <w:rFonts w:cs="Segoe UI"/>
                <w:szCs w:val="22"/>
              </w:rPr>
            </w:pPr>
            <w:r w:rsidRPr="00CA5AC3">
              <w:rPr>
                <w:rFonts w:cs="Segoe UI"/>
                <w:szCs w:val="22"/>
              </w:rPr>
              <w:t>c)</w:t>
            </w:r>
          </w:p>
        </w:tc>
        <w:tc>
          <w:tcPr>
            <w:tcW w:w="4819" w:type="dxa"/>
            <w:vAlign w:val="center"/>
          </w:tcPr>
          <w:p w14:paraId="61B5F0EC" w14:textId="77777777" w:rsidR="008C1B7F" w:rsidRPr="00CA5AC3" w:rsidRDefault="008C1B7F" w:rsidP="00B72401">
            <w:pPr>
              <w:pStyle w:val="Textkomente"/>
              <w:spacing w:after="120"/>
              <w:rPr>
                <w:rFonts w:cs="Segoe UI"/>
                <w:szCs w:val="22"/>
              </w:rPr>
            </w:pPr>
            <w:r w:rsidRPr="00CA5AC3">
              <w:rPr>
                <w:rFonts w:cs="Segoe UI"/>
                <w:szCs w:val="22"/>
              </w:rPr>
              <w:t>nemá v České republice ani v zemi svého sídla splatný nedoplatek na pojistném nebo na penále na veřejné zdravotní pojištění;</w:t>
            </w:r>
          </w:p>
        </w:tc>
        <w:tc>
          <w:tcPr>
            <w:tcW w:w="3855" w:type="dxa"/>
            <w:vAlign w:val="center"/>
          </w:tcPr>
          <w:p w14:paraId="1BE884B9" w14:textId="77777777" w:rsidR="008C1B7F" w:rsidRPr="00CA5AC3" w:rsidRDefault="008C1B7F" w:rsidP="00B72401">
            <w:pPr>
              <w:pStyle w:val="Textkomente"/>
              <w:spacing w:after="120"/>
              <w:rPr>
                <w:rFonts w:cs="Segoe UI"/>
                <w:i/>
                <w:szCs w:val="22"/>
              </w:rPr>
            </w:pPr>
            <w:r w:rsidRPr="00CA5AC3">
              <w:rPr>
                <w:rFonts w:cs="Segoe UI"/>
                <w:i/>
                <w:szCs w:val="22"/>
              </w:rPr>
              <w:t>Čestné prohlášení dodavatele, z něhož jednoznačně vyplývá splnění tohoto kvalifikačního požadavku.</w:t>
            </w:r>
          </w:p>
        </w:tc>
      </w:tr>
      <w:tr w:rsidR="008C1B7F" w:rsidRPr="00CA5AC3" w14:paraId="1BE176B4" w14:textId="77777777" w:rsidTr="00B72401">
        <w:tc>
          <w:tcPr>
            <w:tcW w:w="496" w:type="dxa"/>
            <w:vAlign w:val="center"/>
          </w:tcPr>
          <w:p w14:paraId="0A714DC3" w14:textId="77777777" w:rsidR="008C1B7F" w:rsidRPr="00CA5AC3" w:rsidRDefault="008C1B7F" w:rsidP="00B72401">
            <w:pPr>
              <w:pStyle w:val="Textkomente"/>
              <w:spacing w:after="120"/>
              <w:rPr>
                <w:rFonts w:cs="Segoe UI"/>
                <w:szCs w:val="22"/>
              </w:rPr>
            </w:pPr>
            <w:r w:rsidRPr="00CA5AC3">
              <w:rPr>
                <w:rFonts w:cs="Segoe UI"/>
                <w:szCs w:val="22"/>
              </w:rPr>
              <w:t>d)</w:t>
            </w:r>
          </w:p>
        </w:tc>
        <w:tc>
          <w:tcPr>
            <w:tcW w:w="4819" w:type="dxa"/>
            <w:vAlign w:val="center"/>
          </w:tcPr>
          <w:p w14:paraId="37C0F859" w14:textId="77777777" w:rsidR="008C1B7F" w:rsidRPr="00CA5AC3" w:rsidRDefault="008C1B7F" w:rsidP="00B72401">
            <w:pPr>
              <w:pStyle w:val="Textkomente"/>
              <w:spacing w:after="120"/>
              <w:rPr>
                <w:rFonts w:cs="Segoe UI"/>
                <w:szCs w:val="22"/>
              </w:rPr>
            </w:pPr>
            <w:r w:rsidRPr="00CA5AC3">
              <w:rPr>
                <w:rFonts w:cs="Segoe UI"/>
                <w:szCs w:val="22"/>
              </w:rPr>
              <w:t>nemá v České republice ani v zemi svého sídla splatný nedoplatek na pojistném nebo na penále na sociální zabezpečení a příspěvku na státní politiku zaměstnanosti;</w:t>
            </w:r>
          </w:p>
        </w:tc>
        <w:tc>
          <w:tcPr>
            <w:tcW w:w="3855" w:type="dxa"/>
            <w:vAlign w:val="center"/>
          </w:tcPr>
          <w:p w14:paraId="01044541" w14:textId="77777777" w:rsidR="008C1B7F" w:rsidRPr="00CA5AC3" w:rsidRDefault="008C1B7F" w:rsidP="00B72401">
            <w:pPr>
              <w:pStyle w:val="Textkomente"/>
              <w:spacing w:after="120"/>
              <w:rPr>
                <w:rFonts w:cs="Segoe UI"/>
                <w:b/>
                <w:bCs/>
                <w:i/>
                <w:iCs/>
                <w:szCs w:val="22"/>
              </w:rPr>
            </w:pPr>
            <w:r w:rsidRPr="00CA5AC3">
              <w:rPr>
                <w:rFonts w:cs="Segoe UI"/>
                <w:i/>
                <w:szCs w:val="22"/>
              </w:rPr>
              <w:t xml:space="preserve">Potvrzení příslušné </w:t>
            </w:r>
            <w:r>
              <w:rPr>
                <w:rFonts w:cs="Segoe UI"/>
                <w:i/>
                <w:szCs w:val="22"/>
              </w:rPr>
              <w:t>územní</w:t>
            </w:r>
            <w:r w:rsidRPr="00CA5AC3">
              <w:rPr>
                <w:rFonts w:cs="Segoe UI"/>
                <w:i/>
                <w:szCs w:val="22"/>
              </w:rPr>
              <w:t xml:space="preserve"> správy sociálního zabezpečení.</w:t>
            </w:r>
          </w:p>
        </w:tc>
      </w:tr>
      <w:tr w:rsidR="008C1B7F" w:rsidRPr="00CA5AC3" w14:paraId="367A4336" w14:textId="77777777" w:rsidTr="00B72401">
        <w:tc>
          <w:tcPr>
            <w:tcW w:w="496" w:type="dxa"/>
            <w:vAlign w:val="center"/>
          </w:tcPr>
          <w:p w14:paraId="339391B0" w14:textId="77777777" w:rsidR="008C1B7F" w:rsidRPr="00CA5AC3" w:rsidRDefault="008C1B7F" w:rsidP="00B72401">
            <w:pPr>
              <w:pStyle w:val="Textkomente"/>
              <w:spacing w:after="120"/>
              <w:rPr>
                <w:rFonts w:cs="Segoe UI"/>
                <w:szCs w:val="22"/>
              </w:rPr>
            </w:pPr>
            <w:r w:rsidRPr="00CA5AC3">
              <w:rPr>
                <w:rFonts w:cs="Segoe UI"/>
                <w:szCs w:val="22"/>
              </w:rPr>
              <w:t>e)</w:t>
            </w:r>
          </w:p>
        </w:tc>
        <w:tc>
          <w:tcPr>
            <w:tcW w:w="4819" w:type="dxa"/>
            <w:vAlign w:val="center"/>
          </w:tcPr>
          <w:p w14:paraId="3F48D80E" w14:textId="77777777" w:rsidR="008C1B7F" w:rsidRPr="00CA5AC3" w:rsidRDefault="008C1B7F" w:rsidP="00B72401">
            <w:pPr>
              <w:pStyle w:val="Textkomente"/>
              <w:spacing w:after="120"/>
              <w:rPr>
                <w:rFonts w:cs="Segoe UI"/>
                <w:szCs w:val="22"/>
              </w:rPr>
            </w:pPr>
            <w:r w:rsidRPr="00CA5AC3">
              <w:rPr>
                <w:rFonts w:cs="Segoe UI"/>
                <w:szCs w:val="22"/>
              </w:rPr>
              <w:t>není v likvidaci, nebylo proti němu vydáno rozhodnutí o úpadku, nebyla vůči němu nařízena nucená správa podle jiného právního předpisu nebo v obdobné situaci podle právního řádu země sídla dodavatele.</w:t>
            </w:r>
          </w:p>
        </w:tc>
        <w:tc>
          <w:tcPr>
            <w:tcW w:w="3855" w:type="dxa"/>
            <w:vAlign w:val="center"/>
          </w:tcPr>
          <w:p w14:paraId="68955B60" w14:textId="77777777" w:rsidR="008C1B7F" w:rsidRPr="00CA5AC3" w:rsidRDefault="008C1B7F" w:rsidP="00B72401">
            <w:pPr>
              <w:pStyle w:val="Textkomente"/>
              <w:spacing w:after="120"/>
              <w:rPr>
                <w:rFonts w:cs="Segoe UI"/>
                <w:bCs/>
                <w:i/>
                <w:iCs/>
                <w:szCs w:val="22"/>
              </w:rPr>
            </w:pPr>
            <w:r w:rsidRPr="00CA5AC3">
              <w:rPr>
                <w:rFonts w:cs="Segoe UI"/>
                <w:bCs/>
                <w:i/>
                <w:iCs/>
                <w:szCs w:val="22"/>
              </w:rPr>
              <w:t xml:space="preserve">- Výpis z obchodního rejstříku, </w:t>
            </w:r>
          </w:p>
          <w:p w14:paraId="44DF6291" w14:textId="77777777" w:rsidR="008C1B7F" w:rsidRPr="00CA5AC3" w:rsidRDefault="008C1B7F" w:rsidP="00B72401">
            <w:pPr>
              <w:pStyle w:val="Textkomente"/>
              <w:spacing w:after="120"/>
              <w:rPr>
                <w:rFonts w:cs="Segoe UI"/>
                <w:bCs/>
                <w:i/>
                <w:iCs/>
                <w:szCs w:val="22"/>
              </w:rPr>
            </w:pPr>
            <w:r w:rsidRPr="00CA5AC3">
              <w:rPr>
                <w:rFonts w:cs="Segoe UI"/>
                <w:bCs/>
                <w:i/>
                <w:iCs/>
                <w:szCs w:val="22"/>
              </w:rPr>
              <w:t xml:space="preserve">nebo </w:t>
            </w:r>
          </w:p>
          <w:p w14:paraId="48D535B5" w14:textId="77777777" w:rsidR="008C1B7F" w:rsidRPr="00CA5AC3" w:rsidRDefault="008C1B7F" w:rsidP="00B72401">
            <w:pPr>
              <w:pStyle w:val="Textkomente"/>
              <w:spacing w:after="120"/>
              <w:rPr>
                <w:rFonts w:cs="Segoe UI"/>
                <w:bCs/>
                <w:i/>
                <w:iCs/>
                <w:szCs w:val="22"/>
              </w:rPr>
            </w:pPr>
            <w:r w:rsidRPr="00CA5AC3">
              <w:rPr>
                <w:rFonts w:cs="Segoe UI"/>
                <w:bCs/>
                <w:i/>
                <w:iCs/>
                <w:szCs w:val="22"/>
              </w:rPr>
              <w:t>- čestné prohlášení dodavatele ve vztahu k naplnění tohoto požadavku v případě, že dodavatel není v obchodním rejstříku zapsán.</w:t>
            </w:r>
          </w:p>
        </w:tc>
      </w:tr>
      <w:tr w:rsidR="008C1B7F" w:rsidRPr="00CA5AC3" w14:paraId="4AE727E3" w14:textId="77777777" w:rsidTr="00B72401">
        <w:tc>
          <w:tcPr>
            <w:tcW w:w="9170" w:type="dxa"/>
            <w:gridSpan w:val="3"/>
            <w:vAlign w:val="center"/>
          </w:tcPr>
          <w:p w14:paraId="0B713C06" w14:textId="77777777" w:rsidR="008C1B7F" w:rsidRPr="00CA5AC3" w:rsidRDefault="008C1B7F" w:rsidP="00B72401">
            <w:pPr>
              <w:pStyle w:val="Textkomente"/>
              <w:spacing w:after="120"/>
              <w:rPr>
                <w:rFonts w:cs="Segoe UI"/>
                <w:szCs w:val="22"/>
              </w:rPr>
            </w:pPr>
            <w:r w:rsidRPr="00CA5AC3">
              <w:rPr>
                <w:rFonts w:cs="Segoe UI"/>
                <w:bCs/>
                <w:szCs w:val="22"/>
              </w:rPr>
              <w:lastRenderedPageBreak/>
              <w:t xml:space="preserve">Doklady prokazující základní způsobilost musí prokazovat splnění požadované způsobilosti nejpozději v době 3 měsíců přede dnem zahájení </w:t>
            </w:r>
            <w:r>
              <w:rPr>
                <w:rFonts w:cs="Segoe UI"/>
                <w:bCs/>
                <w:szCs w:val="22"/>
              </w:rPr>
              <w:t>výběrového</w:t>
            </w:r>
            <w:r w:rsidRPr="00CA5AC3">
              <w:rPr>
                <w:rFonts w:cs="Segoe UI"/>
                <w:bCs/>
                <w:szCs w:val="22"/>
              </w:rPr>
              <w:t xml:space="preserve"> řízení (tedy nesmí být k okamžiku zahájení </w:t>
            </w:r>
            <w:r>
              <w:rPr>
                <w:rFonts w:cs="Segoe UI"/>
                <w:bCs/>
                <w:szCs w:val="22"/>
              </w:rPr>
              <w:t>výběrového</w:t>
            </w:r>
            <w:r w:rsidRPr="00CA5AC3">
              <w:rPr>
                <w:rFonts w:cs="Segoe UI"/>
                <w:bCs/>
                <w:szCs w:val="22"/>
              </w:rPr>
              <w:t xml:space="preserve"> řízení starší 3 měsíců).</w:t>
            </w:r>
          </w:p>
          <w:p w14:paraId="121857A6" w14:textId="77777777" w:rsidR="008C1B7F" w:rsidRPr="00CA5AC3" w:rsidRDefault="008C1B7F" w:rsidP="00B72401">
            <w:pPr>
              <w:pStyle w:val="Textkomente"/>
              <w:spacing w:after="120"/>
              <w:rPr>
                <w:rFonts w:cs="Segoe UI"/>
                <w:szCs w:val="22"/>
              </w:rPr>
            </w:pPr>
            <w:r w:rsidRPr="00CA5AC3">
              <w:rPr>
                <w:rFonts w:cs="Segoe UI"/>
                <w:szCs w:val="22"/>
              </w:rPr>
              <w:t>Prokázání základní způsobilosti může dodavatel prokázat také předložením výpisu ze seznamu kvalifikovaných dodavatelů či certifikátu vydaného v rámci systému certifikovaných dodavatelů.</w:t>
            </w:r>
          </w:p>
        </w:tc>
      </w:tr>
    </w:tbl>
    <w:p w14:paraId="63E68F35" w14:textId="52EE455D" w:rsidR="00087FD5" w:rsidRPr="00826314" w:rsidRDefault="008E0F58" w:rsidP="0021039D">
      <w:pPr>
        <w:pStyle w:val="Nadpis2"/>
        <w:rPr>
          <w:rFonts w:cs="Segoe UI"/>
        </w:rPr>
      </w:pPr>
      <w:bookmarkStart w:id="27" w:name="_Ref207614200"/>
      <w:r w:rsidRPr="00826314">
        <w:rPr>
          <w:rFonts w:cs="Segoe UI"/>
        </w:rPr>
        <w:t xml:space="preserve">Profesní </w:t>
      </w:r>
      <w:bookmarkEnd w:id="24"/>
      <w:r w:rsidR="00951BD2" w:rsidRPr="00826314">
        <w:rPr>
          <w:rFonts w:cs="Segoe UI"/>
        </w:rPr>
        <w:t>způsobilost</w:t>
      </w:r>
      <w:bookmarkEnd w:id="25"/>
      <w:bookmarkEnd w:id="27"/>
      <w:r w:rsidR="00951BD2" w:rsidRPr="00826314">
        <w:rPr>
          <w:rFonts w:cs="Segoe UI"/>
        </w:rPr>
        <w:t xml:space="preserve"> </w:t>
      </w:r>
      <w:bookmarkEnd w:id="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2"/>
        <w:gridCol w:w="4735"/>
        <w:gridCol w:w="3835"/>
      </w:tblGrid>
      <w:tr w:rsidR="00B577D7" w:rsidRPr="00826314" w14:paraId="5999AA7C" w14:textId="77777777" w:rsidTr="00300E2A">
        <w:trPr>
          <w:trHeight w:val="624"/>
          <w:tblHeader/>
        </w:trPr>
        <w:tc>
          <w:tcPr>
            <w:tcW w:w="5227"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5A232FFD" w14:textId="77777777" w:rsidR="00B577D7" w:rsidRPr="00826314" w:rsidRDefault="00B577D7" w:rsidP="00300E2A">
            <w:pPr>
              <w:pStyle w:val="MTLNormalhlavicka"/>
              <w:rPr>
                <w:rFonts w:cs="Segoe UI"/>
                <w:b/>
              </w:rPr>
            </w:pPr>
            <w:r w:rsidRPr="00826314">
              <w:rPr>
                <w:rFonts w:cs="Segoe UI"/>
                <w:b/>
              </w:rPr>
              <w:t>Profesní způsobilost splňuje dodavatel, který předloží</w:t>
            </w:r>
          </w:p>
        </w:tc>
        <w:tc>
          <w:tcPr>
            <w:tcW w:w="383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2F4EFA1" w14:textId="77777777" w:rsidR="00B577D7" w:rsidRPr="00826314" w:rsidRDefault="00B577D7" w:rsidP="00300E2A">
            <w:pPr>
              <w:pStyle w:val="MTLNormalhlavicka"/>
              <w:rPr>
                <w:rFonts w:cs="Segoe UI"/>
                <w:b/>
              </w:rPr>
            </w:pPr>
            <w:r w:rsidRPr="00826314">
              <w:rPr>
                <w:rFonts w:cs="Segoe UI"/>
                <w:b/>
              </w:rPr>
              <w:t>Způsob prokázání splnění profesní způsobilosti (doklady)</w:t>
            </w:r>
          </w:p>
        </w:tc>
      </w:tr>
      <w:tr w:rsidR="00B577D7" w:rsidRPr="00826314" w14:paraId="52DA89B1" w14:textId="77777777" w:rsidTr="00300E2A">
        <w:tc>
          <w:tcPr>
            <w:tcW w:w="492" w:type="dxa"/>
            <w:tcBorders>
              <w:top w:val="single" w:sz="4" w:space="0" w:color="auto"/>
              <w:left w:val="single" w:sz="4" w:space="0" w:color="auto"/>
              <w:bottom w:val="single" w:sz="4" w:space="0" w:color="auto"/>
              <w:right w:val="single" w:sz="4" w:space="0" w:color="auto"/>
            </w:tcBorders>
            <w:vAlign w:val="center"/>
            <w:hideMark/>
          </w:tcPr>
          <w:p w14:paraId="772E3D52" w14:textId="77777777" w:rsidR="00B577D7" w:rsidRPr="00826314" w:rsidRDefault="00B577D7" w:rsidP="00300E2A">
            <w:pPr>
              <w:pStyle w:val="Textkomente"/>
              <w:jc w:val="center"/>
              <w:rPr>
                <w:rFonts w:cs="Segoe UI"/>
              </w:rPr>
            </w:pPr>
            <w:r w:rsidRPr="00826314">
              <w:rPr>
                <w:rFonts w:cs="Segoe UI"/>
              </w:rPr>
              <w:t>a)</w:t>
            </w:r>
          </w:p>
        </w:tc>
        <w:tc>
          <w:tcPr>
            <w:tcW w:w="4735" w:type="dxa"/>
            <w:tcBorders>
              <w:top w:val="single" w:sz="4" w:space="0" w:color="auto"/>
              <w:left w:val="single" w:sz="4" w:space="0" w:color="auto"/>
              <w:bottom w:val="single" w:sz="4" w:space="0" w:color="auto"/>
              <w:right w:val="single" w:sz="4" w:space="0" w:color="auto"/>
            </w:tcBorders>
            <w:vAlign w:val="center"/>
          </w:tcPr>
          <w:p w14:paraId="43F370AB" w14:textId="77777777" w:rsidR="00B577D7" w:rsidRPr="00826314" w:rsidRDefault="00B577D7" w:rsidP="00300E2A">
            <w:pPr>
              <w:pStyle w:val="Textkomente"/>
              <w:spacing w:before="60" w:after="60"/>
              <w:rPr>
                <w:rFonts w:cs="Segoe UI"/>
              </w:rPr>
            </w:pPr>
            <w:r w:rsidRPr="00826314">
              <w:rPr>
                <w:rFonts w:cs="Segoe UI"/>
              </w:rPr>
              <w:t>výpis z obchodního rejstříku nebo jiné obdobné evidence.</w:t>
            </w:r>
          </w:p>
        </w:tc>
        <w:tc>
          <w:tcPr>
            <w:tcW w:w="3835" w:type="dxa"/>
            <w:tcBorders>
              <w:top w:val="single" w:sz="4" w:space="0" w:color="auto"/>
              <w:left w:val="single" w:sz="4" w:space="0" w:color="auto"/>
              <w:bottom w:val="single" w:sz="4" w:space="0" w:color="auto"/>
              <w:right w:val="single" w:sz="4" w:space="0" w:color="auto"/>
            </w:tcBorders>
            <w:vAlign w:val="center"/>
            <w:hideMark/>
          </w:tcPr>
          <w:p w14:paraId="6D362FF4" w14:textId="77777777" w:rsidR="00B577D7" w:rsidRPr="00826314" w:rsidRDefault="00B577D7" w:rsidP="00300E2A">
            <w:pPr>
              <w:rPr>
                <w:rFonts w:cs="Segoe UI"/>
                <w:i/>
              </w:rPr>
            </w:pPr>
            <w:r w:rsidRPr="00826314">
              <w:rPr>
                <w:rFonts w:cs="Segoe UI"/>
                <w:i/>
              </w:rPr>
              <w:t>Výpis z obchodního rejstříku nebo výpis z jiné obdobné evidence, pokud jiný právní předpis zápis do takové evidence vyžaduje.</w:t>
            </w:r>
          </w:p>
        </w:tc>
      </w:tr>
      <w:tr w:rsidR="00B577D7" w:rsidRPr="00826314" w14:paraId="6EA50D5D" w14:textId="77777777" w:rsidTr="00300E2A">
        <w:tc>
          <w:tcPr>
            <w:tcW w:w="9062" w:type="dxa"/>
            <w:gridSpan w:val="3"/>
            <w:tcBorders>
              <w:top w:val="single" w:sz="4" w:space="0" w:color="auto"/>
              <w:left w:val="single" w:sz="4" w:space="0" w:color="auto"/>
              <w:bottom w:val="single" w:sz="4" w:space="0" w:color="auto"/>
              <w:right w:val="single" w:sz="4" w:space="0" w:color="auto"/>
            </w:tcBorders>
            <w:hideMark/>
          </w:tcPr>
          <w:p w14:paraId="24E1346D" w14:textId="570D6B79" w:rsidR="00B577D7" w:rsidRPr="00826314" w:rsidRDefault="00B577D7" w:rsidP="00300E2A">
            <w:pPr>
              <w:spacing w:before="120"/>
              <w:rPr>
                <w:rFonts w:cs="Segoe UI"/>
                <w:i/>
              </w:rPr>
            </w:pPr>
            <w:r w:rsidRPr="00826314">
              <w:rPr>
                <w:rFonts w:cs="Segoe UI"/>
              </w:rPr>
              <w:t xml:space="preserve">Splnění požadavku profesní způsobilosti může dodavatel prokázat také předložením výpisu ze seznamu kvalifikovaných dodavatelů dle § 228 ZZVZ či certifikátu vydaného v rámci systému certifikovaných dodavatelů dle § 234 ZZVZ </w:t>
            </w:r>
            <w:r w:rsidRPr="00826314">
              <w:rPr>
                <w:rFonts w:cs="Segoe UI"/>
                <w:b/>
              </w:rPr>
              <w:t>v tom rozsahu, v jakém údaje ve výpisu</w:t>
            </w:r>
            <w:r w:rsidRPr="00826314">
              <w:rPr>
                <w:rFonts w:cs="Segoe UI"/>
              </w:rPr>
              <w:t xml:space="preserve"> ze seznamu kvalifikovaných dodavatelů nebo certifikátu prokazují splnění požadavků na profesní způsobilost.</w:t>
            </w:r>
          </w:p>
        </w:tc>
      </w:tr>
    </w:tbl>
    <w:p w14:paraId="4C13F78E" w14:textId="50B23EE4" w:rsidR="00735591" w:rsidRPr="00826314" w:rsidRDefault="00E743B1" w:rsidP="0021039D">
      <w:pPr>
        <w:pStyle w:val="Nadpis2"/>
        <w:rPr>
          <w:rFonts w:cs="Segoe UI"/>
        </w:rPr>
      </w:pPr>
      <w:bookmarkStart w:id="28" w:name="_Ekonomické_a_finanční"/>
      <w:bookmarkStart w:id="29" w:name="_Technické_kvalifikační_předpoklady"/>
      <w:bookmarkStart w:id="30" w:name="_Ekonomická_kvalifikace_dle"/>
      <w:bookmarkStart w:id="31" w:name="_Technická_kvalifikace_dle"/>
      <w:bookmarkStart w:id="32" w:name="_Ref207279669"/>
      <w:bookmarkStart w:id="33" w:name="_Ref212347462"/>
      <w:bookmarkStart w:id="34" w:name="_Ref319246402"/>
      <w:bookmarkStart w:id="35" w:name="_Ref519078295"/>
      <w:bookmarkStart w:id="36" w:name="_Hlk207278496"/>
      <w:bookmarkEnd w:id="28"/>
      <w:bookmarkEnd w:id="29"/>
      <w:bookmarkEnd w:id="30"/>
      <w:bookmarkEnd w:id="31"/>
      <w:r w:rsidRPr="00826314">
        <w:rPr>
          <w:rFonts w:cs="Segoe UI"/>
        </w:rPr>
        <w:t>Technická kvalifikace</w:t>
      </w:r>
      <w:bookmarkEnd w:id="32"/>
      <w:r w:rsidR="008E0F58" w:rsidRPr="00826314">
        <w:rPr>
          <w:rFonts w:cs="Segoe UI"/>
        </w:rPr>
        <w:t xml:space="preserve"> </w:t>
      </w:r>
      <w:bookmarkStart w:id="37" w:name="_Toc101326838"/>
      <w:bookmarkEnd w:id="33"/>
      <w:bookmarkEnd w:id="34"/>
      <w:bookmarkEnd w:id="35"/>
    </w:p>
    <w:tbl>
      <w:tblPr>
        <w:tblW w:w="92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4677"/>
        <w:gridCol w:w="4036"/>
      </w:tblGrid>
      <w:tr w:rsidR="00735591" w:rsidRPr="00826314" w14:paraId="437B2EC3" w14:textId="77777777" w:rsidTr="00C060E6">
        <w:trPr>
          <w:tblHeader/>
        </w:trPr>
        <w:tc>
          <w:tcPr>
            <w:tcW w:w="5245" w:type="dxa"/>
            <w:gridSpan w:val="2"/>
            <w:tcBorders>
              <w:top w:val="single" w:sz="4" w:space="0" w:color="auto"/>
              <w:left w:val="single" w:sz="4" w:space="0" w:color="auto"/>
              <w:bottom w:val="single" w:sz="4" w:space="0" w:color="auto"/>
              <w:right w:val="single" w:sz="4" w:space="0" w:color="auto"/>
            </w:tcBorders>
            <w:shd w:val="clear" w:color="auto" w:fill="BFBFBF"/>
            <w:hideMark/>
          </w:tcPr>
          <w:bookmarkEnd w:id="36"/>
          <w:p w14:paraId="350CD1F0" w14:textId="77777777" w:rsidR="00735591" w:rsidRPr="00826314" w:rsidRDefault="00735591" w:rsidP="003173F5">
            <w:pPr>
              <w:pStyle w:val="Textkomente"/>
              <w:widowControl w:val="0"/>
              <w:jc w:val="center"/>
              <w:rPr>
                <w:rFonts w:cs="Segoe UI"/>
                <w:b/>
                <w:szCs w:val="22"/>
              </w:rPr>
            </w:pPr>
            <w:r w:rsidRPr="00826314">
              <w:rPr>
                <w:rFonts w:cs="Segoe UI"/>
                <w:b/>
                <w:szCs w:val="22"/>
              </w:rPr>
              <w:t>Technickou kvalifikaci splňuje dodavatel, který předloží</w:t>
            </w:r>
          </w:p>
        </w:tc>
        <w:tc>
          <w:tcPr>
            <w:tcW w:w="40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7DEA560" w14:textId="77777777" w:rsidR="00735591" w:rsidRPr="00826314" w:rsidRDefault="00735591" w:rsidP="003173F5">
            <w:pPr>
              <w:pStyle w:val="Textkomente"/>
              <w:widowControl w:val="0"/>
              <w:jc w:val="center"/>
              <w:rPr>
                <w:rFonts w:cs="Segoe UI"/>
                <w:b/>
                <w:szCs w:val="22"/>
              </w:rPr>
            </w:pPr>
            <w:r w:rsidRPr="00826314">
              <w:rPr>
                <w:rFonts w:cs="Segoe UI"/>
                <w:b/>
                <w:szCs w:val="22"/>
              </w:rPr>
              <w:t>Způsob prokázání splnění technické kvalifikace (doklady)</w:t>
            </w:r>
          </w:p>
        </w:tc>
      </w:tr>
      <w:tr w:rsidR="00735591" w:rsidRPr="00826314" w14:paraId="2C09239F" w14:textId="77777777" w:rsidTr="003173F5">
        <w:trPr>
          <w:trHeight w:val="2693"/>
        </w:trPr>
        <w:tc>
          <w:tcPr>
            <w:tcW w:w="568" w:type="dxa"/>
            <w:tcBorders>
              <w:top w:val="single" w:sz="4" w:space="0" w:color="auto"/>
              <w:left w:val="single" w:sz="4" w:space="0" w:color="auto"/>
              <w:bottom w:val="single" w:sz="4" w:space="0" w:color="auto"/>
              <w:right w:val="single" w:sz="4" w:space="0" w:color="auto"/>
            </w:tcBorders>
            <w:vAlign w:val="center"/>
          </w:tcPr>
          <w:p w14:paraId="67BDD557" w14:textId="77777777" w:rsidR="00735591" w:rsidRPr="00826314" w:rsidRDefault="00735591" w:rsidP="003173F5">
            <w:pPr>
              <w:pStyle w:val="Textkomente"/>
              <w:widowControl w:val="0"/>
              <w:jc w:val="center"/>
              <w:rPr>
                <w:rFonts w:cs="Segoe UI"/>
                <w:szCs w:val="22"/>
              </w:rPr>
            </w:pPr>
            <w:r w:rsidRPr="00826314">
              <w:rPr>
                <w:rFonts w:cs="Segoe UI"/>
                <w:szCs w:val="22"/>
              </w:rPr>
              <w:t>a)</w:t>
            </w:r>
          </w:p>
        </w:tc>
        <w:tc>
          <w:tcPr>
            <w:tcW w:w="4677" w:type="dxa"/>
            <w:tcBorders>
              <w:top w:val="single" w:sz="4" w:space="0" w:color="auto"/>
              <w:left w:val="single" w:sz="4" w:space="0" w:color="auto"/>
              <w:bottom w:val="single" w:sz="4" w:space="0" w:color="auto"/>
              <w:right w:val="single" w:sz="4" w:space="0" w:color="auto"/>
            </w:tcBorders>
            <w:vAlign w:val="center"/>
          </w:tcPr>
          <w:p w14:paraId="78AE5706" w14:textId="57D8C6EF" w:rsidR="006568B3" w:rsidRPr="00826314" w:rsidRDefault="00735591" w:rsidP="003173F5">
            <w:pPr>
              <w:pStyle w:val="Textkomente"/>
              <w:widowControl w:val="0"/>
              <w:rPr>
                <w:rFonts w:cs="Segoe UI"/>
                <w:szCs w:val="22"/>
              </w:rPr>
            </w:pPr>
            <w:r w:rsidRPr="00826314">
              <w:rPr>
                <w:rFonts w:cs="Segoe UI"/>
                <w:szCs w:val="22"/>
              </w:rPr>
              <w:t>seznam významných zakázek realizovaných v</w:t>
            </w:r>
            <w:r w:rsidR="006568B3" w:rsidRPr="00826314">
              <w:rPr>
                <w:rFonts w:cs="Segoe UI"/>
                <w:szCs w:val="22"/>
              </w:rPr>
              <w:t> </w:t>
            </w:r>
            <w:r w:rsidRPr="00826314">
              <w:rPr>
                <w:rFonts w:cs="Segoe UI"/>
                <w:szCs w:val="22"/>
              </w:rPr>
              <w:t xml:space="preserve">posledních </w:t>
            </w:r>
            <w:r w:rsidR="0073177A" w:rsidRPr="00826314">
              <w:rPr>
                <w:rFonts w:cs="Segoe UI"/>
                <w:szCs w:val="22"/>
              </w:rPr>
              <w:t>10</w:t>
            </w:r>
            <w:r w:rsidRPr="00826314">
              <w:rPr>
                <w:rFonts w:cs="Segoe UI"/>
                <w:szCs w:val="22"/>
              </w:rPr>
              <w:t xml:space="preserve"> letech před zahájením </w:t>
            </w:r>
            <w:r w:rsidR="00A9302F">
              <w:rPr>
                <w:rFonts w:cs="Segoe UI"/>
                <w:szCs w:val="22"/>
              </w:rPr>
              <w:t>výběrového</w:t>
            </w:r>
            <w:r w:rsidR="00A9302F" w:rsidRPr="00826314">
              <w:rPr>
                <w:rFonts w:cs="Segoe UI"/>
                <w:szCs w:val="22"/>
              </w:rPr>
              <w:t xml:space="preserve"> </w:t>
            </w:r>
            <w:r w:rsidRPr="00826314">
              <w:rPr>
                <w:rFonts w:cs="Segoe UI"/>
                <w:szCs w:val="22"/>
              </w:rPr>
              <w:t>řízení</w:t>
            </w:r>
            <w:r w:rsidR="003166FE" w:rsidRPr="00826314">
              <w:rPr>
                <w:rFonts w:cs="Segoe UI"/>
                <w:szCs w:val="22"/>
              </w:rPr>
              <w:t>.</w:t>
            </w:r>
          </w:p>
        </w:tc>
        <w:tc>
          <w:tcPr>
            <w:tcW w:w="4036" w:type="dxa"/>
            <w:tcBorders>
              <w:top w:val="single" w:sz="4" w:space="0" w:color="auto"/>
              <w:left w:val="single" w:sz="4" w:space="0" w:color="auto"/>
              <w:bottom w:val="single" w:sz="4" w:space="0" w:color="auto"/>
              <w:right w:val="single" w:sz="4" w:space="0" w:color="auto"/>
            </w:tcBorders>
            <w:vAlign w:val="center"/>
          </w:tcPr>
          <w:p w14:paraId="534D7B03" w14:textId="3F9332B7" w:rsidR="00735591" w:rsidRPr="00826314" w:rsidRDefault="00735591" w:rsidP="004F4DED">
            <w:pPr>
              <w:pStyle w:val="Textkomente"/>
              <w:spacing w:before="120" w:after="120"/>
              <w:rPr>
                <w:rFonts w:cs="Segoe UI"/>
                <w:i/>
                <w:szCs w:val="22"/>
              </w:rPr>
            </w:pPr>
            <w:r w:rsidRPr="00826314">
              <w:rPr>
                <w:rFonts w:cs="Segoe UI"/>
                <w:i/>
                <w:szCs w:val="22"/>
              </w:rPr>
              <w:t>Předložení</w:t>
            </w:r>
            <w:r w:rsidR="00912DC9" w:rsidRPr="00826314">
              <w:rPr>
                <w:rFonts w:cs="Segoe UI"/>
                <w:i/>
                <w:szCs w:val="22"/>
              </w:rPr>
              <w:t xml:space="preserve"> </w:t>
            </w:r>
            <w:r w:rsidRPr="00826314">
              <w:rPr>
                <w:rFonts w:cs="Segoe UI"/>
                <w:i/>
                <w:szCs w:val="22"/>
              </w:rPr>
              <w:t>seznam</w:t>
            </w:r>
            <w:r w:rsidR="00A71AB6">
              <w:rPr>
                <w:rFonts w:cs="Segoe UI"/>
                <w:i/>
                <w:szCs w:val="22"/>
              </w:rPr>
              <w:t>u</w:t>
            </w:r>
            <w:r w:rsidRPr="00826314">
              <w:rPr>
                <w:rFonts w:cs="Segoe UI"/>
                <w:i/>
                <w:szCs w:val="22"/>
              </w:rPr>
              <w:t xml:space="preserve"> významných zakázek, v němž budou uvedeny alespoň následující údaje:</w:t>
            </w:r>
          </w:p>
          <w:p w14:paraId="5E75096A" w14:textId="77777777" w:rsidR="00735591" w:rsidRPr="00826314" w:rsidRDefault="00735591" w:rsidP="004F4DED">
            <w:pPr>
              <w:pStyle w:val="Textkomente"/>
              <w:numPr>
                <w:ilvl w:val="0"/>
                <w:numId w:val="21"/>
              </w:numPr>
              <w:spacing w:before="120" w:after="120"/>
              <w:ind w:left="337" w:hanging="283"/>
              <w:rPr>
                <w:rFonts w:cs="Segoe UI"/>
                <w:i/>
                <w:szCs w:val="22"/>
              </w:rPr>
            </w:pPr>
            <w:r w:rsidRPr="00826314">
              <w:rPr>
                <w:rFonts w:cs="Segoe UI"/>
                <w:i/>
                <w:szCs w:val="22"/>
              </w:rPr>
              <w:t>název objednatele,</w:t>
            </w:r>
          </w:p>
          <w:p w14:paraId="4AF713DB" w14:textId="77777777" w:rsidR="00735591" w:rsidRPr="00826314" w:rsidRDefault="00735591" w:rsidP="004F4DED">
            <w:pPr>
              <w:pStyle w:val="Textkomente"/>
              <w:numPr>
                <w:ilvl w:val="0"/>
                <w:numId w:val="21"/>
              </w:numPr>
              <w:spacing w:before="120" w:after="120"/>
              <w:ind w:left="337" w:hanging="283"/>
              <w:rPr>
                <w:rFonts w:cs="Segoe UI"/>
                <w:i/>
                <w:szCs w:val="22"/>
              </w:rPr>
            </w:pPr>
            <w:r w:rsidRPr="00826314">
              <w:rPr>
                <w:rFonts w:cs="Segoe UI"/>
                <w:i/>
                <w:szCs w:val="22"/>
              </w:rPr>
              <w:t>předmět významné zakázky,</w:t>
            </w:r>
          </w:p>
          <w:p w14:paraId="03C18510" w14:textId="77777777" w:rsidR="00735591" w:rsidRPr="00826314" w:rsidRDefault="00735591" w:rsidP="004F4DED">
            <w:pPr>
              <w:pStyle w:val="Textkomente"/>
              <w:numPr>
                <w:ilvl w:val="0"/>
                <w:numId w:val="21"/>
              </w:numPr>
              <w:spacing w:before="120" w:after="120"/>
              <w:ind w:left="337" w:hanging="283"/>
              <w:rPr>
                <w:rFonts w:cs="Segoe UI"/>
                <w:i/>
                <w:szCs w:val="22"/>
              </w:rPr>
            </w:pPr>
            <w:r w:rsidRPr="00826314">
              <w:rPr>
                <w:rFonts w:cs="Segoe UI"/>
                <w:i/>
                <w:szCs w:val="22"/>
              </w:rPr>
              <w:t>doba realizace významné zakázky,</w:t>
            </w:r>
          </w:p>
          <w:p w14:paraId="321A7BBF" w14:textId="77777777" w:rsidR="00735591" w:rsidRPr="00826314" w:rsidRDefault="00735591" w:rsidP="004F4DED">
            <w:pPr>
              <w:pStyle w:val="Textkomente"/>
              <w:numPr>
                <w:ilvl w:val="0"/>
                <w:numId w:val="21"/>
              </w:numPr>
              <w:spacing w:before="120" w:after="120"/>
              <w:ind w:left="337" w:hanging="283"/>
              <w:rPr>
                <w:rFonts w:cs="Segoe UI"/>
                <w:i/>
                <w:szCs w:val="22"/>
              </w:rPr>
            </w:pPr>
            <w:r w:rsidRPr="00826314">
              <w:rPr>
                <w:rFonts w:cs="Segoe UI"/>
                <w:i/>
                <w:szCs w:val="22"/>
              </w:rPr>
              <w:t>finanční objem významné zakázky, je-li dále požadován,</w:t>
            </w:r>
          </w:p>
          <w:p w14:paraId="3D0A2C6C" w14:textId="77777777" w:rsidR="00735591" w:rsidRPr="00826314" w:rsidRDefault="00735591" w:rsidP="004F4DED">
            <w:pPr>
              <w:pStyle w:val="Textkomente"/>
              <w:numPr>
                <w:ilvl w:val="0"/>
                <w:numId w:val="21"/>
              </w:numPr>
              <w:spacing w:before="120" w:after="120"/>
              <w:ind w:left="337" w:hanging="283"/>
              <w:rPr>
                <w:rFonts w:cs="Segoe UI"/>
                <w:i/>
                <w:szCs w:val="22"/>
              </w:rPr>
            </w:pPr>
            <w:r w:rsidRPr="00826314">
              <w:rPr>
                <w:rFonts w:cs="Segoe UI"/>
                <w:i/>
                <w:szCs w:val="22"/>
              </w:rPr>
              <w:lastRenderedPageBreak/>
              <w:t xml:space="preserve">kontaktní osoba objednatele, </w:t>
            </w:r>
            <w:r w:rsidRPr="00826314">
              <w:rPr>
                <w:rFonts w:cs="Segoe UI"/>
                <w:i/>
                <w:iCs/>
                <w:szCs w:val="22"/>
              </w:rPr>
              <w:t xml:space="preserve">u které bude možné realizaci významné </w:t>
            </w:r>
            <w:r w:rsidRPr="00826314">
              <w:rPr>
                <w:rFonts w:cs="Segoe UI"/>
                <w:i/>
                <w:szCs w:val="22"/>
              </w:rPr>
              <w:t>zakázky</w:t>
            </w:r>
            <w:r w:rsidRPr="00826314">
              <w:rPr>
                <w:rFonts w:cs="Segoe UI"/>
                <w:i/>
                <w:iCs/>
                <w:szCs w:val="22"/>
              </w:rPr>
              <w:t xml:space="preserve"> ověřit, vč. kontaktního e-mailu a telefonu</w:t>
            </w:r>
          </w:p>
          <w:p w14:paraId="0C86DE99" w14:textId="59426126" w:rsidR="00903E79" w:rsidRPr="00A71AB6" w:rsidRDefault="00735591" w:rsidP="00A71AB6">
            <w:pPr>
              <w:pStyle w:val="Textkomente"/>
              <w:spacing w:before="120" w:after="120"/>
              <w:rPr>
                <w:rFonts w:eastAsia="Arial Unicode MS" w:cs="Segoe UI"/>
                <w:i/>
                <w:szCs w:val="22"/>
              </w:rPr>
            </w:pPr>
            <w:r w:rsidRPr="004F4DED">
              <w:rPr>
                <w:rFonts w:cs="Segoe UI"/>
                <w:i/>
                <w:iCs/>
                <w:szCs w:val="22"/>
              </w:rPr>
              <w:t xml:space="preserve">Ze seznamu významných zakázek musí jednoznačně vyplývat, </w:t>
            </w:r>
            <w:r w:rsidRPr="004F4DED">
              <w:rPr>
                <w:rFonts w:eastAsia="Arial Unicode MS" w:cs="Segoe UI"/>
                <w:i/>
                <w:szCs w:val="22"/>
              </w:rPr>
              <w:t xml:space="preserve">že dodavatel v uvedeném období (tj. v posledních </w:t>
            </w:r>
            <w:r w:rsidR="0073177A" w:rsidRPr="004F4DED">
              <w:rPr>
                <w:rFonts w:eastAsia="Arial Unicode MS" w:cs="Segoe UI"/>
                <w:i/>
                <w:szCs w:val="22"/>
              </w:rPr>
              <w:t>10</w:t>
            </w:r>
            <w:r w:rsidR="00E26196" w:rsidRPr="004F4DED">
              <w:rPr>
                <w:rFonts w:eastAsia="Arial Unicode MS" w:cs="Segoe UI"/>
                <w:i/>
                <w:szCs w:val="22"/>
              </w:rPr>
              <w:t> </w:t>
            </w:r>
            <w:r w:rsidRPr="004F4DED">
              <w:rPr>
                <w:rFonts w:eastAsia="Arial Unicode MS" w:cs="Segoe UI"/>
                <w:i/>
                <w:szCs w:val="22"/>
              </w:rPr>
              <w:t xml:space="preserve">letech před zahájením </w:t>
            </w:r>
            <w:r w:rsidR="00A9302F">
              <w:rPr>
                <w:rFonts w:eastAsia="Arial Unicode MS" w:cs="Segoe UI"/>
                <w:i/>
                <w:szCs w:val="22"/>
              </w:rPr>
              <w:t>výběrového</w:t>
            </w:r>
            <w:r w:rsidR="00A9302F" w:rsidRPr="004F4DED">
              <w:rPr>
                <w:rFonts w:eastAsia="Arial Unicode MS" w:cs="Segoe UI"/>
                <w:i/>
                <w:szCs w:val="22"/>
              </w:rPr>
              <w:t xml:space="preserve"> </w:t>
            </w:r>
            <w:r w:rsidRPr="004F4DED">
              <w:rPr>
                <w:rFonts w:eastAsia="Arial Unicode MS" w:cs="Segoe UI"/>
                <w:i/>
                <w:szCs w:val="22"/>
              </w:rPr>
              <w:t xml:space="preserve">řízení) realizoval </w:t>
            </w:r>
            <w:r w:rsidR="00A71AB6">
              <w:rPr>
                <w:rFonts w:eastAsia="Arial Unicode MS" w:cs="Segoe UI"/>
                <w:i/>
                <w:szCs w:val="22"/>
              </w:rPr>
              <w:t xml:space="preserve">alespoň </w:t>
            </w:r>
            <w:r w:rsidR="00A9302F">
              <w:rPr>
                <w:rFonts w:cs="Segoe UI"/>
                <w:b/>
                <w:i/>
              </w:rPr>
              <w:t>2</w:t>
            </w:r>
            <w:r w:rsidR="00A9302F" w:rsidRPr="00826314">
              <w:rPr>
                <w:rFonts w:cs="Segoe UI"/>
                <w:b/>
                <w:i/>
              </w:rPr>
              <w:t xml:space="preserve"> </w:t>
            </w:r>
            <w:r w:rsidR="00B4486F" w:rsidRPr="00826314">
              <w:rPr>
                <w:rFonts w:cs="Segoe UI"/>
                <w:b/>
                <w:i/>
              </w:rPr>
              <w:t>významn</w:t>
            </w:r>
            <w:r w:rsidR="00A9302F">
              <w:rPr>
                <w:rFonts w:cs="Segoe UI"/>
                <w:b/>
                <w:i/>
              </w:rPr>
              <w:t>é</w:t>
            </w:r>
            <w:r w:rsidR="00B4486F" w:rsidRPr="00826314">
              <w:rPr>
                <w:rFonts w:cs="Segoe UI"/>
                <w:b/>
                <w:i/>
              </w:rPr>
              <w:t xml:space="preserve"> </w:t>
            </w:r>
            <w:r w:rsidR="00A9302F" w:rsidRPr="00826314">
              <w:rPr>
                <w:rFonts w:cs="Segoe UI"/>
                <w:b/>
                <w:i/>
              </w:rPr>
              <w:t>zakázk</w:t>
            </w:r>
            <w:r w:rsidR="00A9302F">
              <w:rPr>
                <w:rFonts w:cs="Segoe UI"/>
                <w:b/>
                <w:i/>
              </w:rPr>
              <w:t>y</w:t>
            </w:r>
            <w:r w:rsidR="00B4486F" w:rsidRPr="00826314">
              <w:rPr>
                <w:rFonts w:cs="Segoe UI"/>
                <w:bCs/>
                <w:i/>
              </w:rPr>
              <w:t xml:space="preserve">, </w:t>
            </w:r>
            <w:r w:rsidR="00A9302F">
              <w:rPr>
                <w:rFonts w:eastAsia="Arial Unicode MS" w:cs="Segoe UI"/>
                <w:i/>
              </w:rPr>
              <w:t>jejichž</w:t>
            </w:r>
            <w:r w:rsidR="00A9302F" w:rsidRPr="00826314">
              <w:rPr>
                <w:rFonts w:eastAsia="Arial Unicode MS" w:cs="Segoe UI"/>
                <w:i/>
              </w:rPr>
              <w:t xml:space="preserve"> </w:t>
            </w:r>
            <w:r w:rsidR="006354F7" w:rsidRPr="00826314">
              <w:rPr>
                <w:rFonts w:eastAsia="Arial Unicode MS" w:cs="Segoe UI"/>
                <w:i/>
              </w:rPr>
              <w:t xml:space="preserve">předmětem </w:t>
            </w:r>
            <w:r w:rsidR="00A9302F">
              <w:rPr>
                <w:rFonts w:eastAsia="Arial Unicode MS" w:cs="Segoe UI"/>
                <w:i/>
              </w:rPr>
              <w:t xml:space="preserve">(každé z nich) </w:t>
            </w:r>
            <w:r w:rsidR="003E5A22" w:rsidRPr="00826314">
              <w:rPr>
                <w:rFonts w:eastAsia="Arial Unicode MS" w:cs="Segoe UI"/>
                <w:i/>
              </w:rPr>
              <w:t>byl</w:t>
            </w:r>
            <w:r w:rsidR="00060E48" w:rsidRPr="00826314">
              <w:rPr>
                <w:rFonts w:eastAsia="Arial Unicode MS" w:cs="Segoe UI"/>
                <w:i/>
              </w:rPr>
              <w:t xml:space="preserve">o </w:t>
            </w:r>
            <w:r w:rsidR="00D23413" w:rsidRPr="004F4DED">
              <w:rPr>
                <w:rFonts w:cs="Segoe UI"/>
                <w:b/>
                <w:bCs/>
                <w:i/>
              </w:rPr>
              <w:t>z</w:t>
            </w:r>
            <w:r w:rsidR="00060E48" w:rsidRPr="004F4DED">
              <w:rPr>
                <w:rFonts w:cs="Segoe UI"/>
                <w:b/>
                <w:bCs/>
                <w:i/>
              </w:rPr>
              <w:t>pracování výrobní dokumentace</w:t>
            </w:r>
            <w:r w:rsidR="00060E48" w:rsidRPr="00826314">
              <w:rPr>
                <w:rFonts w:cs="Segoe UI"/>
                <w:i/>
              </w:rPr>
              <w:t xml:space="preserve"> </w:t>
            </w:r>
            <w:r w:rsidR="00A9302F">
              <w:rPr>
                <w:rFonts w:cs="Segoe UI"/>
                <w:b/>
                <w:bCs/>
                <w:i/>
              </w:rPr>
              <w:t xml:space="preserve">a současná realizace stavebních prací souvisejících s úpravou </w:t>
            </w:r>
            <w:r w:rsidR="00060E48" w:rsidRPr="00826314">
              <w:rPr>
                <w:rFonts w:cs="Segoe UI"/>
                <w:i/>
              </w:rPr>
              <w:t>membránových stěn parního kotle nebo jiných teplosměnných ploch parního kotle</w:t>
            </w:r>
            <w:r w:rsidR="00D23413">
              <w:rPr>
                <w:rFonts w:cs="Segoe UI"/>
                <w:i/>
              </w:rPr>
              <w:t>,</w:t>
            </w:r>
            <w:r w:rsidR="00A9302F">
              <w:rPr>
                <w:rFonts w:cs="Segoe UI"/>
                <w:i/>
              </w:rPr>
              <w:t> přičemž součástí předmětu plnění</w:t>
            </w:r>
            <w:r w:rsidR="00607A19">
              <w:rPr>
                <w:rFonts w:cs="Segoe UI"/>
                <w:i/>
              </w:rPr>
              <w:t xml:space="preserve"> </w:t>
            </w:r>
            <w:r w:rsidR="00607A19" w:rsidRPr="006F6268">
              <w:rPr>
                <w:rFonts w:cs="Segoe UI"/>
                <w:b/>
                <w:bCs/>
                <w:i/>
              </w:rPr>
              <w:t>alespoň 1 z významných zakázek</w:t>
            </w:r>
            <w:r w:rsidR="00D23413">
              <w:rPr>
                <w:rFonts w:cs="Segoe UI"/>
                <w:i/>
              </w:rPr>
              <w:t xml:space="preserve"> </w:t>
            </w:r>
            <w:r w:rsidR="00D23413" w:rsidRPr="004F4DED">
              <w:rPr>
                <w:rFonts w:cs="Segoe UI"/>
                <w:b/>
                <w:bCs/>
                <w:i/>
              </w:rPr>
              <w:t xml:space="preserve">byla </w:t>
            </w:r>
            <w:r w:rsidR="00A9302F" w:rsidRPr="004F4DED">
              <w:rPr>
                <w:rFonts w:cs="Segoe UI"/>
                <w:b/>
                <w:bCs/>
                <w:i/>
              </w:rPr>
              <w:t>i</w:t>
            </w:r>
            <w:r w:rsidR="00607A19">
              <w:rPr>
                <w:rFonts w:cs="Segoe UI"/>
                <w:b/>
                <w:bCs/>
                <w:i/>
              </w:rPr>
              <w:t> </w:t>
            </w:r>
            <w:r w:rsidR="00D23413" w:rsidRPr="004F4DED">
              <w:rPr>
                <w:rFonts w:cs="Segoe UI"/>
                <w:b/>
                <w:bCs/>
                <w:i/>
              </w:rPr>
              <w:t xml:space="preserve">aplikace návarů </w:t>
            </w:r>
            <w:proofErr w:type="spellStart"/>
            <w:r w:rsidR="00D23413" w:rsidRPr="004F4DED">
              <w:rPr>
                <w:rFonts w:cs="Segoe UI"/>
                <w:b/>
                <w:bCs/>
                <w:i/>
              </w:rPr>
              <w:t>Inconel</w:t>
            </w:r>
            <w:proofErr w:type="spellEnd"/>
            <w:r w:rsidR="00D23413" w:rsidRPr="004F4DED">
              <w:rPr>
                <w:rFonts w:cs="Segoe UI"/>
                <w:b/>
                <w:bCs/>
                <w:i/>
              </w:rPr>
              <w:t xml:space="preserve"> na teplosměnné plochy parních kotlů</w:t>
            </w:r>
            <w:r w:rsidR="00A9302F">
              <w:rPr>
                <w:rFonts w:cs="Segoe UI"/>
                <w:b/>
                <w:bCs/>
                <w:i/>
              </w:rPr>
              <w:t xml:space="preserve"> </w:t>
            </w:r>
            <w:r w:rsidR="00A9302F">
              <w:rPr>
                <w:rFonts w:cs="Segoe UI"/>
                <w:i/>
              </w:rPr>
              <w:t xml:space="preserve">v celkovém finančním objemu alespoň </w:t>
            </w:r>
            <w:r w:rsidR="00A9302F" w:rsidRPr="00B208F8">
              <w:rPr>
                <w:rFonts w:cs="Segoe UI"/>
                <w:b/>
                <w:bCs/>
                <w:i/>
              </w:rPr>
              <w:t>25 mil. Kč bez DPH/zakázka</w:t>
            </w:r>
            <w:r w:rsidR="00A9302F">
              <w:rPr>
                <w:rFonts w:cs="Segoe UI"/>
                <w:i/>
              </w:rPr>
              <w:t>.</w:t>
            </w:r>
            <w:r w:rsidR="00060E48" w:rsidRPr="00826314">
              <w:rPr>
                <w:rFonts w:cs="Segoe UI"/>
                <w:i/>
              </w:rPr>
              <w:t xml:space="preserve"> </w:t>
            </w:r>
          </w:p>
          <w:p w14:paraId="39DB4594" w14:textId="0587478D" w:rsidR="00735591" w:rsidRPr="00826314" w:rsidRDefault="00735591" w:rsidP="00D6519D">
            <w:pPr>
              <w:spacing w:after="0"/>
              <w:rPr>
                <w:rFonts w:cs="Segoe UI"/>
                <w:i/>
              </w:rPr>
            </w:pPr>
            <w:r w:rsidRPr="00826314">
              <w:rPr>
                <w:rFonts w:cs="Segoe UI"/>
                <w:i/>
              </w:rPr>
              <w:t xml:space="preserve">Není-li stanoveno jinak, kvalifikaci rovněž splní dodavatel v případě, že se jedná o významné zakázky zahájené dříve než v posledních </w:t>
            </w:r>
            <w:r w:rsidR="00060E48" w:rsidRPr="00826314">
              <w:rPr>
                <w:rFonts w:cs="Segoe UI"/>
                <w:i/>
              </w:rPr>
              <w:t>10</w:t>
            </w:r>
            <w:r w:rsidRPr="00826314">
              <w:rPr>
                <w:rFonts w:cs="Segoe UI"/>
                <w:i/>
              </w:rPr>
              <w:t xml:space="preserve"> letech před zahájením zadávacího řízení, pokud byly v takových posledních</w:t>
            </w:r>
            <w:r w:rsidR="006568B3" w:rsidRPr="00826314">
              <w:rPr>
                <w:rFonts w:cs="Segoe UI"/>
                <w:i/>
              </w:rPr>
              <w:t xml:space="preserve"> </w:t>
            </w:r>
            <w:r w:rsidR="00060E48" w:rsidRPr="00826314">
              <w:rPr>
                <w:rFonts w:cs="Segoe UI"/>
                <w:i/>
              </w:rPr>
              <w:t>10</w:t>
            </w:r>
            <w:r w:rsidRPr="00826314">
              <w:rPr>
                <w:rFonts w:cs="Segoe UI"/>
                <w:i/>
              </w:rPr>
              <w:t xml:space="preserve"> letech dokončeny, nebo pokud probíhaly i po zahájení zadávacího řízení, nebo pokud stále probíhají, za předpokladu splnění výše uvedených parametrů ke dni konce lhůty pro prokázání kvalifikace (tj. řádné dokončení příslušné části významné zakázky, která naplňuje požadavky zadavatele na reference).</w:t>
            </w:r>
          </w:p>
        </w:tc>
      </w:tr>
      <w:tr w:rsidR="00A9302F" w:rsidRPr="00826314" w14:paraId="77ED3712" w14:textId="77777777" w:rsidTr="003173F5">
        <w:trPr>
          <w:trHeight w:val="2693"/>
        </w:trPr>
        <w:tc>
          <w:tcPr>
            <w:tcW w:w="568" w:type="dxa"/>
            <w:tcBorders>
              <w:top w:val="single" w:sz="4" w:space="0" w:color="auto"/>
              <w:left w:val="single" w:sz="4" w:space="0" w:color="auto"/>
              <w:bottom w:val="single" w:sz="4" w:space="0" w:color="auto"/>
              <w:right w:val="single" w:sz="4" w:space="0" w:color="auto"/>
            </w:tcBorders>
            <w:vAlign w:val="center"/>
          </w:tcPr>
          <w:p w14:paraId="76C508A3" w14:textId="697C0C3A" w:rsidR="00A9302F" w:rsidRPr="00826314" w:rsidRDefault="005D6674" w:rsidP="003173F5">
            <w:pPr>
              <w:pStyle w:val="Textkomente"/>
              <w:widowControl w:val="0"/>
              <w:jc w:val="center"/>
              <w:rPr>
                <w:rFonts w:cs="Segoe UI"/>
                <w:szCs w:val="22"/>
              </w:rPr>
            </w:pPr>
            <w:r>
              <w:rPr>
                <w:rFonts w:cs="Segoe UI"/>
                <w:szCs w:val="22"/>
              </w:rPr>
              <w:lastRenderedPageBreak/>
              <w:t>b)</w:t>
            </w:r>
          </w:p>
        </w:tc>
        <w:tc>
          <w:tcPr>
            <w:tcW w:w="4677" w:type="dxa"/>
            <w:tcBorders>
              <w:top w:val="single" w:sz="4" w:space="0" w:color="auto"/>
              <w:left w:val="single" w:sz="4" w:space="0" w:color="auto"/>
              <w:bottom w:val="single" w:sz="4" w:space="0" w:color="auto"/>
              <w:right w:val="single" w:sz="4" w:space="0" w:color="auto"/>
            </w:tcBorders>
            <w:vAlign w:val="center"/>
          </w:tcPr>
          <w:p w14:paraId="7FE9436E" w14:textId="2CC8F421" w:rsidR="00A9302F" w:rsidRPr="00826314" w:rsidRDefault="005D6674" w:rsidP="003173F5">
            <w:pPr>
              <w:pStyle w:val="Textkomente"/>
              <w:widowControl w:val="0"/>
              <w:rPr>
                <w:rFonts w:cs="Segoe UI"/>
                <w:szCs w:val="22"/>
              </w:rPr>
            </w:pPr>
            <w:r w:rsidRPr="005D6674">
              <w:rPr>
                <w:rFonts w:cs="Segoe UI"/>
                <w:szCs w:val="22"/>
              </w:rPr>
              <w:t>osvědčení o vzdělání (je-li požadováno) a odborné kvalifikaci fyzických osob, odpovědných za poskytování stavebních prací</w:t>
            </w:r>
          </w:p>
        </w:tc>
        <w:tc>
          <w:tcPr>
            <w:tcW w:w="4036" w:type="dxa"/>
            <w:tcBorders>
              <w:top w:val="single" w:sz="4" w:space="0" w:color="auto"/>
              <w:left w:val="single" w:sz="4" w:space="0" w:color="auto"/>
              <w:bottom w:val="single" w:sz="4" w:space="0" w:color="auto"/>
              <w:right w:val="single" w:sz="4" w:space="0" w:color="auto"/>
            </w:tcBorders>
            <w:vAlign w:val="center"/>
          </w:tcPr>
          <w:p w14:paraId="326720E5" w14:textId="77777777" w:rsidR="005D6674" w:rsidRPr="000A4631" w:rsidRDefault="005D6674" w:rsidP="005D6674">
            <w:pPr>
              <w:pStyle w:val="Textkomente"/>
              <w:rPr>
                <w:rFonts w:cs="Segoe UI"/>
                <w:i/>
                <w:szCs w:val="22"/>
              </w:rPr>
            </w:pPr>
            <w:r w:rsidRPr="000A4631">
              <w:rPr>
                <w:rFonts w:cs="Segoe UI"/>
                <w:i/>
                <w:szCs w:val="22"/>
              </w:rPr>
              <w:t xml:space="preserve">Zadavatel požaduje u každé osoby předložit vždy: </w:t>
            </w:r>
          </w:p>
          <w:p w14:paraId="3965B4DA" w14:textId="77777777" w:rsidR="005D6674" w:rsidRPr="000A4631" w:rsidRDefault="005D6674" w:rsidP="005D6674">
            <w:pPr>
              <w:pStyle w:val="Textkomente"/>
              <w:ind w:left="497" w:hanging="497"/>
              <w:rPr>
                <w:rFonts w:cs="Segoe UI"/>
                <w:i/>
                <w:szCs w:val="22"/>
              </w:rPr>
            </w:pPr>
            <w:r w:rsidRPr="000A4631">
              <w:rPr>
                <w:rFonts w:cs="Segoe UI"/>
                <w:i/>
                <w:szCs w:val="22"/>
              </w:rPr>
              <w:t>•</w:t>
            </w:r>
            <w:r w:rsidRPr="000A4631">
              <w:rPr>
                <w:rFonts w:cs="Segoe UI"/>
                <w:i/>
                <w:szCs w:val="22"/>
              </w:rPr>
              <w:tab/>
              <w:t xml:space="preserve">profesní životopis, z něhož bude vyplývat splnění požadavků zadavatele (u referenční zkušenosti, je-li níže požadována, uvede dodavatel údaje, z nichž bude ověřitelné splnění požadavku, a to včetně kontaktních údajů na objednatele takové zakázky, tedy kontaktního e-mailu a telefonu), </w:t>
            </w:r>
          </w:p>
          <w:p w14:paraId="0DD7E9DD" w14:textId="77777777" w:rsidR="005D6674" w:rsidRPr="000A4631" w:rsidRDefault="005D6674" w:rsidP="005D6674">
            <w:pPr>
              <w:pStyle w:val="Textkomente"/>
              <w:ind w:left="497" w:hanging="497"/>
              <w:rPr>
                <w:rFonts w:cs="Segoe UI"/>
                <w:i/>
                <w:szCs w:val="22"/>
              </w:rPr>
            </w:pPr>
            <w:r w:rsidRPr="000A4631">
              <w:rPr>
                <w:rFonts w:cs="Segoe UI"/>
                <w:i/>
                <w:szCs w:val="22"/>
              </w:rPr>
              <w:t>•</w:t>
            </w:r>
            <w:r w:rsidRPr="000A4631">
              <w:rPr>
                <w:rFonts w:cs="Segoe UI"/>
                <w:i/>
                <w:szCs w:val="22"/>
              </w:rPr>
              <w:tab/>
              <w:t xml:space="preserve">údaj o tom, zda je osoba v pracovněprávním či jiném vztahu k dodavateli (v takovém případě uvede dodavatel v jakém),  </w:t>
            </w:r>
          </w:p>
          <w:p w14:paraId="2F336E85" w14:textId="77777777" w:rsidR="005D6674" w:rsidRPr="000A4631" w:rsidRDefault="005D6674" w:rsidP="005D6674">
            <w:pPr>
              <w:tabs>
                <w:tab w:val="left" w:pos="638"/>
              </w:tabs>
              <w:ind w:left="497" w:hanging="425"/>
              <w:rPr>
                <w:rFonts w:cs="Segoe UI"/>
                <w:i/>
                <w:szCs w:val="22"/>
              </w:rPr>
            </w:pPr>
            <w:r w:rsidRPr="000A4631">
              <w:rPr>
                <w:rFonts w:cs="Segoe UI"/>
                <w:i/>
                <w:szCs w:val="22"/>
              </w:rPr>
              <w:t>•</w:t>
            </w:r>
            <w:r w:rsidRPr="000A4631">
              <w:rPr>
                <w:rFonts w:cs="Segoe UI"/>
                <w:i/>
                <w:szCs w:val="22"/>
              </w:rPr>
              <w:tab/>
              <w:t>doklady, z nichž bude vyplývat splnění požadavků zadavatele na vzdělání či odbornou způsobilost (příslušný doklad o vzdělání / osvědčení / autorizace/oprávnění, je-li níže vyžadováno).</w:t>
            </w:r>
          </w:p>
          <w:p w14:paraId="6323B6BC" w14:textId="77777777" w:rsidR="005D6674" w:rsidRPr="000A4631" w:rsidRDefault="005D6674" w:rsidP="005D6674">
            <w:pPr>
              <w:tabs>
                <w:tab w:val="left" w:pos="638"/>
              </w:tabs>
              <w:spacing w:after="120"/>
              <w:rPr>
                <w:rFonts w:cs="Segoe UI"/>
                <w:i/>
                <w:szCs w:val="22"/>
              </w:rPr>
            </w:pPr>
            <w:r w:rsidRPr="000A4631">
              <w:rPr>
                <w:rFonts w:cs="Segoe UI"/>
                <w:i/>
                <w:szCs w:val="22"/>
              </w:rPr>
              <w:t>Dodavatel předloží doklady o odborné kvalifikaci pro následující osoby:</w:t>
            </w:r>
          </w:p>
          <w:p w14:paraId="6C264301" w14:textId="58464E9C" w:rsidR="005D6674" w:rsidRPr="000A4631" w:rsidRDefault="005D6674" w:rsidP="005D6674">
            <w:pPr>
              <w:pStyle w:val="Odstavecseseznamem"/>
              <w:numPr>
                <w:ilvl w:val="0"/>
                <w:numId w:val="28"/>
              </w:numPr>
              <w:rPr>
                <w:rFonts w:cs="Segoe UI"/>
                <w:i/>
                <w:szCs w:val="22"/>
              </w:rPr>
            </w:pPr>
            <w:r>
              <w:rPr>
                <w:rFonts w:cs="Segoe UI"/>
                <w:b/>
                <w:i/>
                <w:szCs w:val="22"/>
                <w:u w:val="single"/>
              </w:rPr>
              <w:t>Hlavní inženýr projektu</w:t>
            </w:r>
            <w:r w:rsidRPr="000A4631">
              <w:rPr>
                <w:rFonts w:cs="Segoe UI"/>
                <w:b/>
                <w:i/>
                <w:szCs w:val="22"/>
                <w:u w:val="single"/>
              </w:rPr>
              <w:t xml:space="preserve"> </w:t>
            </w:r>
          </w:p>
          <w:p w14:paraId="06E42E76" w14:textId="77D3DF34" w:rsidR="005D6674" w:rsidRPr="00DD0FE9" w:rsidRDefault="005D6674" w:rsidP="005D6674">
            <w:pPr>
              <w:rPr>
                <w:rFonts w:cs="Segoe UI"/>
                <w:i/>
                <w:szCs w:val="22"/>
              </w:rPr>
            </w:pPr>
            <w:r w:rsidRPr="000A4631">
              <w:rPr>
                <w:rFonts w:cs="Segoe UI"/>
                <w:i/>
                <w:szCs w:val="22"/>
              </w:rPr>
              <w:t>tato osoba musí mít:</w:t>
            </w:r>
          </w:p>
          <w:p w14:paraId="7AD71B90" w14:textId="25E9DBEC" w:rsidR="005D6674" w:rsidRPr="000A4631" w:rsidRDefault="005D6674" w:rsidP="005D6674">
            <w:pPr>
              <w:numPr>
                <w:ilvl w:val="0"/>
                <w:numId w:val="27"/>
              </w:numPr>
              <w:tabs>
                <w:tab w:val="left" w:pos="355"/>
              </w:tabs>
              <w:spacing w:after="0"/>
              <w:ind w:left="355" w:hanging="284"/>
              <w:rPr>
                <w:rFonts w:cs="Segoe UI"/>
                <w:i/>
                <w:szCs w:val="22"/>
              </w:rPr>
            </w:pPr>
            <w:r w:rsidRPr="000A4631">
              <w:rPr>
                <w:rFonts w:cs="Segoe UI"/>
                <w:i/>
                <w:szCs w:val="22"/>
              </w:rPr>
              <w:t>praxi</w:t>
            </w:r>
            <w:r w:rsidR="0010510B">
              <w:rPr>
                <w:rFonts w:cs="Segoe UI"/>
                <w:i/>
                <w:szCs w:val="22"/>
              </w:rPr>
              <w:t xml:space="preserve"> na pozici hlavního inženýra projektu (nebo na pozici s obdobnou odpovědností a skladbou činnosti)</w:t>
            </w:r>
            <w:r w:rsidRPr="000A4631">
              <w:rPr>
                <w:rFonts w:cs="Segoe UI"/>
                <w:i/>
                <w:szCs w:val="22"/>
              </w:rPr>
              <w:t xml:space="preserve"> při realizaci </w:t>
            </w:r>
            <w:r w:rsidR="0010510B">
              <w:rPr>
                <w:rFonts w:cs="Segoe UI"/>
                <w:b/>
                <w:bCs/>
                <w:i/>
                <w:szCs w:val="22"/>
              </w:rPr>
              <w:t>alespoň 1 významné zakázky</w:t>
            </w:r>
            <w:r w:rsidRPr="000A4631">
              <w:rPr>
                <w:rFonts w:cs="Segoe UI"/>
                <w:i/>
                <w:szCs w:val="22"/>
              </w:rPr>
              <w:t>, kter</w:t>
            </w:r>
            <w:r w:rsidR="00A956C8">
              <w:rPr>
                <w:rFonts w:cs="Segoe UI"/>
                <w:i/>
                <w:szCs w:val="22"/>
              </w:rPr>
              <w:t>á</w:t>
            </w:r>
            <w:r w:rsidRPr="000A4631">
              <w:rPr>
                <w:rFonts w:cs="Segoe UI"/>
                <w:i/>
                <w:szCs w:val="22"/>
              </w:rPr>
              <w:t xml:space="preserve"> naplňuj</w:t>
            </w:r>
            <w:r w:rsidR="00A956C8">
              <w:rPr>
                <w:rFonts w:cs="Segoe UI"/>
                <w:i/>
                <w:szCs w:val="22"/>
              </w:rPr>
              <w:t>e</w:t>
            </w:r>
            <w:r w:rsidRPr="000A4631">
              <w:rPr>
                <w:rFonts w:cs="Segoe UI"/>
                <w:i/>
                <w:szCs w:val="22"/>
              </w:rPr>
              <w:t xml:space="preserve"> požadavky zadavatele dle odst. </w:t>
            </w:r>
            <w:r w:rsidR="0010510B">
              <w:rPr>
                <w:rFonts w:cs="Segoe UI"/>
                <w:i/>
                <w:szCs w:val="22"/>
              </w:rPr>
              <w:t>6.3 písm. a)</w:t>
            </w:r>
            <w:r w:rsidRPr="000A4631">
              <w:rPr>
                <w:rFonts w:cs="Segoe UI"/>
                <w:i/>
                <w:szCs w:val="22"/>
              </w:rPr>
              <w:t xml:space="preserve"> </w:t>
            </w:r>
            <w:r w:rsidR="0010510B">
              <w:rPr>
                <w:rFonts w:cs="Segoe UI"/>
                <w:i/>
                <w:szCs w:val="22"/>
              </w:rPr>
              <w:t xml:space="preserve">výzvy k podání nabídek a </w:t>
            </w:r>
            <w:r w:rsidRPr="000A4631">
              <w:rPr>
                <w:rFonts w:cs="Segoe UI"/>
                <w:i/>
                <w:szCs w:val="22"/>
              </w:rPr>
              <w:t xml:space="preserve">zadávací </w:t>
            </w:r>
            <w:r w:rsidRPr="000A4631">
              <w:rPr>
                <w:rFonts w:cs="Segoe UI"/>
                <w:i/>
                <w:szCs w:val="22"/>
              </w:rPr>
              <w:lastRenderedPageBreak/>
              <w:t>dokumentace, a to včetně požadavku na dobu realizace (nemusí se však jednat o identickou referenční zakázku, prostřednictvím které prokazuje účastník kvalifikaci);</w:t>
            </w:r>
          </w:p>
          <w:p w14:paraId="29495415" w14:textId="77777777" w:rsidR="005D6674" w:rsidRPr="000A4631" w:rsidRDefault="005D6674" w:rsidP="005D6674">
            <w:pPr>
              <w:tabs>
                <w:tab w:val="left" w:pos="355"/>
              </w:tabs>
              <w:spacing w:after="0"/>
              <w:ind w:left="71"/>
              <w:rPr>
                <w:rFonts w:cs="Segoe UI"/>
                <w:i/>
                <w:szCs w:val="22"/>
              </w:rPr>
            </w:pPr>
          </w:p>
          <w:p w14:paraId="7D2B6B56" w14:textId="63795B6B" w:rsidR="005D6674" w:rsidRPr="000A4631" w:rsidRDefault="0010510B" w:rsidP="005D6674">
            <w:pPr>
              <w:pStyle w:val="Odstavecseseznamem"/>
              <w:numPr>
                <w:ilvl w:val="0"/>
                <w:numId w:val="28"/>
              </w:numPr>
              <w:rPr>
                <w:rFonts w:cs="Segoe UI"/>
                <w:b/>
                <w:i/>
                <w:szCs w:val="22"/>
                <w:u w:val="single"/>
              </w:rPr>
            </w:pPr>
            <w:r>
              <w:rPr>
                <w:rFonts w:cs="Segoe UI"/>
                <w:b/>
                <w:i/>
                <w:szCs w:val="22"/>
                <w:u w:val="single"/>
              </w:rPr>
              <w:t>S</w:t>
            </w:r>
            <w:r w:rsidR="005D6674" w:rsidRPr="000A4631">
              <w:rPr>
                <w:rFonts w:cs="Segoe UI"/>
                <w:b/>
                <w:i/>
                <w:szCs w:val="22"/>
                <w:u w:val="single"/>
              </w:rPr>
              <w:t xml:space="preserve">tavbyvedoucí </w:t>
            </w:r>
          </w:p>
          <w:p w14:paraId="05C1CDEA" w14:textId="77777777" w:rsidR="005D6674" w:rsidRPr="000A4631" w:rsidRDefault="005D6674" w:rsidP="005D6674">
            <w:pPr>
              <w:rPr>
                <w:rFonts w:cs="Segoe UI"/>
                <w:i/>
                <w:szCs w:val="22"/>
              </w:rPr>
            </w:pPr>
            <w:r w:rsidRPr="000A4631">
              <w:rPr>
                <w:rFonts w:cs="Segoe UI"/>
                <w:i/>
                <w:szCs w:val="22"/>
              </w:rPr>
              <w:t>tato osoba musí mít:</w:t>
            </w:r>
          </w:p>
          <w:p w14:paraId="1B6B00DA" w14:textId="6D261780" w:rsidR="00A9302F" w:rsidRPr="00DD0FE9" w:rsidRDefault="005D6674" w:rsidP="0010510B">
            <w:pPr>
              <w:numPr>
                <w:ilvl w:val="0"/>
                <w:numId w:val="27"/>
              </w:numPr>
              <w:tabs>
                <w:tab w:val="left" w:pos="355"/>
              </w:tabs>
              <w:spacing w:after="0"/>
              <w:ind w:left="355" w:hanging="284"/>
              <w:rPr>
                <w:rFonts w:cs="Segoe UI"/>
                <w:b/>
                <w:i/>
                <w:szCs w:val="22"/>
              </w:rPr>
            </w:pPr>
            <w:r w:rsidRPr="0010510B">
              <w:rPr>
                <w:rFonts w:cs="Segoe UI"/>
                <w:i/>
                <w:szCs w:val="22"/>
              </w:rPr>
              <w:t xml:space="preserve">praxi v oblasti výkonu funkce stavbyvedoucího </w:t>
            </w:r>
            <w:r w:rsidR="0010510B">
              <w:rPr>
                <w:rFonts w:cs="Segoe UI"/>
                <w:i/>
                <w:szCs w:val="22"/>
              </w:rPr>
              <w:t xml:space="preserve">dle zvláštních právních předpisů </w:t>
            </w:r>
            <w:r w:rsidRPr="0010510B">
              <w:rPr>
                <w:rFonts w:cs="Segoe UI"/>
                <w:i/>
                <w:szCs w:val="22"/>
              </w:rPr>
              <w:t xml:space="preserve">na staveništi při realizaci </w:t>
            </w:r>
            <w:r w:rsidR="0010510B">
              <w:rPr>
                <w:rFonts w:cs="Segoe UI"/>
                <w:b/>
                <w:bCs/>
                <w:i/>
                <w:szCs w:val="22"/>
              </w:rPr>
              <w:t>alespoň 1 významné zakázky</w:t>
            </w:r>
            <w:r w:rsidR="0010510B" w:rsidRPr="000A4631">
              <w:rPr>
                <w:rFonts w:cs="Segoe UI"/>
                <w:i/>
                <w:szCs w:val="22"/>
              </w:rPr>
              <w:t>, kter</w:t>
            </w:r>
            <w:r w:rsidR="00242FA7">
              <w:rPr>
                <w:rFonts w:cs="Segoe UI"/>
                <w:i/>
                <w:szCs w:val="22"/>
              </w:rPr>
              <w:t>á</w:t>
            </w:r>
            <w:r w:rsidR="0010510B" w:rsidRPr="000A4631">
              <w:rPr>
                <w:rFonts w:cs="Segoe UI"/>
                <w:i/>
                <w:szCs w:val="22"/>
              </w:rPr>
              <w:t xml:space="preserve"> naplňuj</w:t>
            </w:r>
            <w:r w:rsidR="00242FA7">
              <w:rPr>
                <w:rFonts w:cs="Segoe UI"/>
                <w:i/>
                <w:szCs w:val="22"/>
              </w:rPr>
              <w:t>e</w:t>
            </w:r>
            <w:r w:rsidR="0010510B" w:rsidRPr="000A4631">
              <w:rPr>
                <w:rFonts w:cs="Segoe UI"/>
                <w:i/>
                <w:szCs w:val="22"/>
              </w:rPr>
              <w:t xml:space="preserve"> požadavky zadavatele dle odst. </w:t>
            </w:r>
            <w:r w:rsidR="0010510B">
              <w:rPr>
                <w:rFonts w:cs="Segoe UI"/>
                <w:i/>
                <w:szCs w:val="22"/>
              </w:rPr>
              <w:t>6.3 písm. a)</w:t>
            </w:r>
            <w:r w:rsidR="0010510B" w:rsidRPr="000A4631">
              <w:rPr>
                <w:rFonts w:cs="Segoe UI"/>
                <w:i/>
                <w:szCs w:val="22"/>
              </w:rPr>
              <w:t xml:space="preserve"> </w:t>
            </w:r>
            <w:r w:rsidR="0010510B">
              <w:rPr>
                <w:rFonts w:cs="Segoe UI"/>
                <w:i/>
                <w:szCs w:val="22"/>
              </w:rPr>
              <w:t xml:space="preserve">výzvy k podání nabídek a </w:t>
            </w:r>
            <w:r w:rsidR="0010510B" w:rsidRPr="000A4631">
              <w:rPr>
                <w:rFonts w:cs="Segoe UI"/>
                <w:i/>
                <w:szCs w:val="22"/>
              </w:rPr>
              <w:t>zadávací dokumentace</w:t>
            </w:r>
            <w:r w:rsidRPr="0010510B">
              <w:rPr>
                <w:rFonts w:cs="Segoe UI"/>
                <w:i/>
                <w:szCs w:val="22"/>
              </w:rPr>
              <w:t>, a to včetně požadavku na dobu realizace (nemusí se však jednat o identickou referenční zakázku, prostřednictvím které prokazuje účastník kvalifikaci).</w:t>
            </w:r>
          </w:p>
          <w:p w14:paraId="7C73F53C" w14:textId="77777777" w:rsidR="00DF2517" w:rsidRDefault="00DF2517" w:rsidP="00DF2517">
            <w:pPr>
              <w:tabs>
                <w:tab w:val="left" w:pos="355"/>
              </w:tabs>
              <w:spacing w:after="0"/>
              <w:rPr>
                <w:rFonts w:cs="Segoe UI"/>
                <w:i/>
                <w:szCs w:val="22"/>
              </w:rPr>
            </w:pPr>
          </w:p>
          <w:p w14:paraId="32CCDAA8" w14:textId="6DC6BF1D" w:rsidR="00DF2517" w:rsidRPr="00DD0FE9" w:rsidRDefault="00DF2517" w:rsidP="00DD0FE9">
            <w:pPr>
              <w:tabs>
                <w:tab w:val="left" w:pos="355"/>
              </w:tabs>
              <w:spacing w:after="0"/>
              <w:rPr>
                <w:rFonts w:cs="Segoe UI"/>
                <w:b/>
                <w:i/>
                <w:szCs w:val="22"/>
              </w:rPr>
            </w:pPr>
            <w:r>
              <w:rPr>
                <w:rFonts w:cs="Segoe UI"/>
                <w:i/>
                <w:szCs w:val="22"/>
              </w:rPr>
              <w:t>D</w:t>
            </w:r>
            <w:r w:rsidRPr="000A4631">
              <w:rPr>
                <w:rFonts w:cs="Segoe UI"/>
                <w:i/>
                <w:szCs w:val="22"/>
              </w:rPr>
              <w:t>oložení doklad</w:t>
            </w:r>
            <w:r>
              <w:rPr>
                <w:rFonts w:cs="Segoe UI"/>
                <w:i/>
                <w:szCs w:val="22"/>
              </w:rPr>
              <w:t xml:space="preserve">ů o odborné způsobilosti dle shora uvedeného stačí </w:t>
            </w:r>
            <w:r w:rsidRPr="000A4631">
              <w:rPr>
                <w:rFonts w:cs="Segoe UI"/>
                <w:i/>
                <w:szCs w:val="22"/>
              </w:rPr>
              <w:t xml:space="preserve">dodavatelem, který byl v rámci </w:t>
            </w:r>
            <w:r>
              <w:rPr>
                <w:rFonts w:cs="Segoe UI"/>
                <w:i/>
                <w:szCs w:val="22"/>
              </w:rPr>
              <w:t>výběrového</w:t>
            </w:r>
            <w:r w:rsidRPr="000A4631">
              <w:rPr>
                <w:rFonts w:cs="Segoe UI"/>
                <w:i/>
                <w:szCs w:val="22"/>
              </w:rPr>
              <w:t xml:space="preserve"> řízení vybrán, tj. nemusí být předkládán v okamžiku podání nabídky, ale lze jej doložit v souladu s </w:t>
            </w:r>
            <w:r>
              <w:rPr>
                <w:rFonts w:cs="Segoe UI"/>
                <w:i/>
                <w:szCs w:val="22"/>
              </w:rPr>
              <w:t>odstavcem</w:t>
            </w:r>
            <w:r w:rsidRPr="000A4631">
              <w:rPr>
                <w:rFonts w:cs="Segoe UI"/>
                <w:i/>
                <w:szCs w:val="22"/>
              </w:rPr>
              <w:t xml:space="preserve"> </w:t>
            </w:r>
            <w:r>
              <w:rPr>
                <w:rFonts w:cs="Segoe UI"/>
                <w:i/>
                <w:szCs w:val="22"/>
              </w:rPr>
              <w:fldChar w:fldCharType="begin"/>
            </w:r>
            <w:r>
              <w:rPr>
                <w:rFonts w:cs="Segoe UI"/>
                <w:i/>
                <w:szCs w:val="22"/>
              </w:rPr>
              <w:instrText xml:space="preserve"> REF _Ref207392984 \r \h </w:instrText>
            </w:r>
            <w:r>
              <w:rPr>
                <w:rFonts w:cs="Segoe UI"/>
                <w:i/>
                <w:szCs w:val="22"/>
              </w:rPr>
            </w:r>
            <w:r>
              <w:rPr>
                <w:rFonts w:cs="Segoe UI"/>
                <w:i/>
                <w:szCs w:val="22"/>
              </w:rPr>
              <w:fldChar w:fldCharType="separate"/>
            </w:r>
            <w:r w:rsidR="00B67E52">
              <w:rPr>
                <w:rFonts w:cs="Segoe UI"/>
                <w:i/>
                <w:szCs w:val="22"/>
              </w:rPr>
              <w:t>14.1</w:t>
            </w:r>
            <w:r>
              <w:rPr>
                <w:rFonts w:cs="Segoe UI"/>
                <w:i/>
                <w:szCs w:val="22"/>
              </w:rPr>
              <w:fldChar w:fldCharType="end"/>
            </w:r>
            <w:r w:rsidRPr="000A4631">
              <w:rPr>
                <w:rFonts w:cs="Segoe UI"/>
                <w:i/>
                <w:szCs w:val="22"/>
              </w:rPr>
              <w:t xml:space="preserve"> </w:t>
            </w:r>
            <w:r>
              <w:rPr>
                <w:rFonts w:cs="Segoe UI"/>
                <w:i/>
                <w:szCs w:val="22"/>
              </w:rPr>
              <w:t xml:space="preserve">výzvy k podání nabídek a </w:t>
            </w:r>
            <w:r w:rsidRPr="000A4631">
              <w:rPr>
                <w:rFonts w:cs="Segoe UI"/>
                <w:i/>
                <w:szCs w:val="22"/>
              </w:rPr>
              <w:t>zadávací dokumentace až na základě výzvy zadavatele</w:t>
            </w:r>
            <w:r>
              <w:rPr>
                <w:rFonts w:cs="Segoe UI"/>
                <w:i/>
                <w:szCs w:val="22"/>
              </w:rPr>
              <w:t>.</w:t>
            </w:r>
          </w:p>
        </w:tc>
      </w:tr>
    </w:tbl>
    <w:p w14:paraId="6F3A9378" w14:textId="77777777" w:rsidR="008E0F58" w:rsidRPr="00826314" w:rsidRDefault="00261955" w:rsidP="0021039D">
      <w:pPr>
        <w:pStyle w:val="Nadpis1"/>
        <w:rPr>
          <w:rFonts w:cs="Segoe UI"/>
        </w:rPr>
      </w:pPr>
      <w:bookmarkStart w:id="38" w:name="_Toc451612667"/>
      <w:bookmarkStart w:id="39" w:name="_Toc201220828"/>
      <w:r w:rsidRPr="00826314">
        <w:rPr>
          <w:rFonts w:cs="Segoe UI"/>
        </w:rPr>
        <w:lastRenderedPageBreak/>
        <w:t>SPOLEČNÁ USTANOVENÍ KE KVALIFIKACI</w:t>
      </w:r>
      <w:bookmarkEnd w:id="37"/>
      <w:bookmarkEnd w:id="38"/>
      <w:bookmarkEnd w:id="39"/>
    </w:p>
    <w:p w14:paraId="35385CCE" w14:textId="77777777" w:rsidR="008E0F58" w:rsidRPr="00826314" w:rsidRDefault="008E0F58" w:rsidP="0054078A">
      <w:pPr>
        <w:pStyle w:val="Nadpis2"/>
        <w:jc w:val="both"/>
        <w:rPr>
          <w:rFonts w:cs="Segoe UI"/>
        </w:rPr>
      </w:pPr>
      <w:bookmarkStart w:id="40" w:name="_Ref207285515"/>
      <w:r w:rsidRPr="00826314">
        <w:rPr>
          <w:rFonts w:cs="Segoe UI"/>
        </w:rPr>
        <w:t xml:space="preserve">Pravost </w:t>
      </w:r>
      <w:r w:rsidR="009D44AC" w:rsidRPr="00826314">
        <w:rPr>
          <w:rFonts w:cs="Segoe UI"/>
        </w:rPr>
        <w:t xml:space="preserve">a jazyk </w:t>
      </w:r>
      <w:r w:rsidRPr="00826314">
        <w:rPr>
          <w:rFonts w:cs="Segoe UI"/>
        </w:rPr>
        <w:t>dokladů prokazujících splnění kvalifikace</w:t>
      </w:r>
      <w:r w:rsidR="001B79D8" w:rsidRPr="00826314">
        <w:rPr>
          <w:rFonts w:cs="Segoe UI"/>
        </w:rPr>
        <w:t xml:space="preserve"> ve lhůtě pro prokázání splnění kvalifikace</w:t>
      </w:r>
      <w:bookmarkEnd w:id="40"/>
    </w:p>
    <w:p w14:paraId="6453AF9B" w14:textId="1FBFDABC" w:rsidR="00912DC9" w:rsidRPr="00826314" w:rsidRDefault="003166FE" w:rsidP="00912DC9">
      <w:pPr>
        <w:spacing w:before="240"/>
        <w:rPr>
          <w:rFonts w:cs="Segoe UI"/>
          <w:szCs w:val="22"/>
        </w:rPr>
      </w:pPr>
      <w:r w:rsidRPr="00826314">
        <w:rPr>
          <w:rFonts w:cs="Segoe UI"/>
          <w:szCs w:val="22"/>
        </w:rPr>
        <w:t>Dodavatel prokáže splnění kvalifikace ve všech případech doklady předloženými v</w:t>
      </w:r>
      <w:r w:rsidR="003F4EA7" w:rsidRPr="00826314">
        <w:rPr>
          <w:rFonts w:cs="Segoe UI"/>
          <w:szCs w:val="22"/>
        </w:rPr>
        <w:t xml:space="preserve"> elektronické podobě v </w:t>
      </w:r>
      <w:r w:rsidRPr="00826314">
        <w:rPr>
          <w:rFonts w:cs="Segoe UI"/>
          <w:szCs w:val="22"/>
        </w:rPr>
        <w:t xml:space="preserve">prostých kopiích (např. v naskenované podobě). </w:t>
      </w:r>
      <w:r w:rsidR="00912DC9" w:rsidRPr="00826314">
        <w:rPr>
          <w:rFonts w:cs="Segoe UI"/>
          <w:szCs w:val="22"/>
        </w:rPr>
        <w:t xml:space="preserve"> </w:t>
      </w:r>
    </w:p>
    <w:p w14:paraId="1147E8E2" w14:textId="57B62452" w:rsidR="003166FE" w:rsidRDefault="001E1A27" w:rsidP="003166FE">
      <w:pPr>
        <w:spacing w:before="240"/>
        <w:rPr>
          <w:rFonts w:cs="Segoe UI"/>
          <w:b/>
          <w:bCs/>
          <w:szCs w:val="22"/>
        </w:rPr>
      </w:pPr>
      <w:r w:rsidRPr="001E1A27">
        <w:rPr>
          <w:rFonts w:cs="Segoe UI"/>
          <w:szCs w:val="22"/>
        </w:rPr>
        <w:t>Dodavatel</w:t>
      </w:r>
      <w:r>
        <w:rPr>
          <w:rFonts w:cs="Segoe UI"/>
          <w:szCs w:val="22"/>
        </w:rPr>
        <w:t xml:space="preserve"> je </w:t>
      </w:r>
      <w:r>
        <w:rPr>
          <w:rFonts w:cs="Segoe UI"/>
          <w:b/>
          <w:bCs/>
          <w:szCs w:val="22"/>
        </w:rPr>
        <w:t>oprávněn</w:t>
      </w:r>
      <w:r w:rsidRPr="001E1A27">
        <w:rPr>
          <w:rFonts w:cs="Segoe UI"/>
          <w:b/>
          <w:bCs/>
          <w:szCs w:val="22"/>
        </w:rPr>
        <w:t xml:space="preserve"> v nabídce </w:t>
      </w:r>
      <w:r w:rsidR="00F20D6C">
        <w:rPr>
          <w:rFonts w:cs="Segoe UI"/>
          <w:b/>
          <w:bCs/>
          <w:szCs w:val="22"/>
        </w:rPr>
        <w:t xml:space="preserve">namísto </w:t>
      </w:r>
      <w:r w:rsidRPr="001E1A27">
        <w:rPr>
          <w:rFonts w:cs="Segoe UI"/>
          <w:b/>
          <w:bCs/>
          <w:szCs w:val="22"/>
        </w:rPr>
        <w:t>všech dokladů o</w:t>
      </w:r>
      <w:r>
        <w:rPr>
          <w:rFonts w:cs="Segoe UI"/>
          <w:b/>
          <w:bCs/>
          <w:szCs w:val="22"/>
        </w:rPr>
        <w:t> </w:t>
      </w:r>
      <w:r w:rsidRPr="001E1A27">
        <w:rPr>
          <w:rFonts w:cs="Segoe UI"/>
          <w:b/>
          <w:bCs/>
          <w:szCs w:val="22"/>
        </w:rPr>
        <w:t>způsobilosti dle odst.</w:t>
      </w:r>
      <w:r>
        <w:rPr>
          <w:rFonts w:cs="Segoe UI"/>
          <w:b/>
          <w:bCs/>
          <w:szCs w:val="22"/>
        </w:rPr>
        <w:t xml:space="preserve"> </w:t>
      </w:r>
      <w:r>
        <w:rPr>
          <w:rFonts w:cs="Segoe UI"/>
          <w:b/>
          <w:bCs/>
          <w:szCs w:val="22"/>
        </w:rPr>
        <w:fldChar w:fldCharType="begin"/>
      </w:r>
      <w:r>
        <w:rPr>
          <w:rFonts w:cs="Segoe UI"/>
          <w:b/>
          <w:bCs/>
          <w:szCs w:val="22"/>
        </w:rPr>
        <w:instrText xml:space="preserve"> REF _Ref207708426 \r \h </w:instrText>
      </w:r>
      <w:r>
        <w:rPr>
          <w:rFonts w:cs="Segoe UI"/>
          <w:b/>
          <w:bCs/>
          <w:szCs w:val="22"/>
        </w:rPr>
      </w:r>
      <w:r>
        <w:rPr>
          <w:rFonts w:cs="Segoe UI"/>
          <w:b/>
          <w:bCs/>
          <w:szCs w:val="22"/>
        </w:rPr>
        <w:fldChar w:fldCharType="separate"/>
      </w:r>
      <w:r w:rsidR="00B67E52">
        <w:rPr>
          <w:rFonts w:cs="Segoe UI"/>
          <w:b/>
          <w:bCs/>
          <w:szCs w:val="22"/>
        </w:rPr>
        <w:t>6.1</w:t>
      </w:r>
      <w:r>
        <w:rPr>
          <w:rFonts w:cs="Segoe UI"/>
          <w:b/>
          <w:bCs/>
          <w:szCs w:val="22"/>
        </w:rPr>
        <w:fldChar w:fldCharType="end"/>
      </w:r>
      <w:r>
        <w:rPr>
          <w:rFonts w:cs="Segoe UI"/>
          <w:b/>
          <w:bCs/>
          <w:szCs w:val="22"/>
        </w:rPr>
        <w:t xml:space="preserve"> a odst. </w:t>
      </w:r>
      <w:r>
        <w:rPr>
          <w:rFonts w:cs="Segoe UI"/>
          <w:b/>
          <w:bCs/>
          <w:szCs w:val="22"/>
        </w:rPr>
        <w:fldChar w:fldCharType="begin"/>
      </w:r>
      <w:r>
        <w:rPr>
          <w:rFonts w:cs="Segoe UI"/>
          <w:b/>
          <w:bCs/>
          <w:szCs w:val="22"/>
        </w:rPr>
        <w:instrText xml:space="preserve"> REF _Ref207614200 \r \h </w:instrText>
      </w:r>
      <w:r>
        <w:rPr>
          <w:rFonts w:cs="Segoe UI"/>
          <w:b/>
          <w:bCs/>
          <w:szCs w:val="22"/>
        </w:rPr>
      </w:r>
      <w:r>
        <w:rPr>
          <w:rFonts w:cs="Segoe UI"/>
          <w:b/>
          <w:bCs/>
          <w:szCs w:val="22"/>
        </w:rPr>
        <w:fldChar w:fldCharType="separate"/>
      </w:r>
      <w:r w:rsidR="00B67E52">
        <w:rPr>
          <w:rFonts w:cs="Segoe UI"/>
          <w:b/>
          <w:bCs/>
          <w:szCs w:val="22"/>
        </w:rPr>
        <w:t>6.2</w:t>
      </w:r>
      <w:r>
        <w:rPr>
          <w:rFonts w:cs="Segoe UI"/>
          <w:b/>
          <w:bCs/>
          <w:szCs w:val="22"/>
        </w:rPr>
        <w:fldChar w:fldCharType="end"/>
      </w:r>
      <w:r>
        <w:rPr>
          <w:rFonts w:cs="Segoe UI"/>
          <w:b/>
          <w:bCs/>
          <w:szCs w:val="22"/>
        </w:rPr>
        <w:t xml:space="preserve"> </w:t>
      </w:r>
      <w:r w:rsidR="00F20D6C">
        <w:rPr>
          <w:rFonts w:cs="Segoe UI"/>
          <w:b/>
          <w:bCs/>
          <w:szCs w:val="22"/>
        </w:rPr>
        <w:t xml:space="preserve">předložit </w:t>
      </w:r>
      <w:r w:rsidRPr="001E1A27">
        <w:rPr>
          <w:rFonts w:cs="Segoe UI"/>
          <w:b/>
          <w:bCs/>
          <w:szCs w:val="22"/>
        </w:rPr>
        <w:t>čestn</w:t>
      </w:r>
      <w:r w:rsidR="00F20D6C">
        <w:rPr>
          <w:rFonts w:cs="Segoe UI"/>
          <w:b/>
          <w:bCs/>
          <w:szCs w:val="22"/>
        </w:rPr>
        <w:t>é</w:t>
      </w:r>
      <w:r w:rsidRPr="001E1A27">
        <w:rPr>
          <w:rFonts w:cs="Segoe UI"/>
          <w:b/>
          <w:bCs/>
          <w:szCs w:val="22"/>
        </w:rPr>
        <w:t xml:space="preserve"> prohlášení, ze kterého bude patrné, že dodavatel podmínky základní a profesní způsobilosti splňuje.</w:t>
      </w:r>
      <w:r w:rsidR="00282174">
        <w:rPr>
          <w:rFonts w:cs="Segoe UI"/>
          <w:b/>
          <w:bCs/>
          <w:szCs w:val="22"/>
        </w:rPr>
        <w:t xml:space="preserve"> </w:t>
      </w:r>
      <w:r w:rsidR="00282174" w:rsidRPr="00282174">
        <w:rPr>
          <w:rFonts w:cs="Segoe UI"/>
          <w:szCs w:val="22"/>
        </w:rPr>
        <w:t>Dodavatel je oprávněn využít vzor čestného</w:t>
      </w:r>
      <w:r w:rsidR="00282174">
        <w:rPr>
          <w:rFonts w:cs="Segoe UI"/>
          <w:szCs w:val="22"/>
        </w:rPr>
        <w:t xml:space="preserve"> </w:t>
      </w:r>
      <w:r w:rsidR="00282174" w:rsidRPr="00282174">
        <w:rPr>
          <w:rFonts w:cs="Segoe UI"/>
          <w:szCs w:val="22"/>
        </w:rPr>
        <w:t>prohlášení, které tvoří přílohu č. 3 této výzvy k podání nabídek a zadávací dokumentace.</w:t>
      </w:r>
      <w:r w:rsidR="00282174" w:rsidRPr="00282174">
        <w:rPr>
          <w:rFonts w:cs="Segoe UI"/>
          <w:b/>
          <w:bCs/>
          <w:szCs w:val="22"/>
        </w:rPr>
        <w:t xml:space="preserve"> </w:t>
      </w:r>
      <w:r w:rsidR="008E0346" w:rsidRPr="008E0346">
        <w:rPr>
          <w:rFonts w:cs="Segoe UI"/>
          <w:szCs w:val="22"/>
        </w:rPr>
        <w:t>Uvedený vzor čestného prohlášení lze využít i pro doložení informací pro doložení splnění podmínek technické kvalifikace dle odst. 6.3 této výzvy k podání nabídek a</w:t>
      </w:r>
      <w:r w:rsidR="00F20D6C">
        <w:rPr>
          <w:rFonts w:cs="Segoe UI"/>
          <w:szCs w:val="22"/>
        </w:rPr>
        <w:t> </w:t>
      </w:r>
      <w:r w:rsidR="008E0346" w:rsidRPr="008E0346">
        <w:rPr>
          <w:rFonts w:cs="Segoe UI"/>
          <w:szCs w:val="22"/>
        </w:rPr>
        <w:t>zadávací dokumentace.</w:t>
      </w:r>
      <w:r w:rsidR="00F20D6C">
        <w:rPr>
          <w:rFonts w:cs="Segoe UI"/>
          <w:szCs w:val="22"/>
        </w:rPr>
        <w:t xml:space="preserve"> Předloží-li dodavatel čestné prohlášení; zadavatel nebude dále požadovat doložení jednotlivých dokladů prokazujících splnění příslušných podmínek způsobilosti.</w:t>
      </w:r>
    </w:p>
    <w:p w14:paraId="4BF093C9" w14:textId="70C84A81" w:rsidR="00F3285D" w:rsidRPr="00CA5AC3" w:rsidRDefault="00F3285D" w:rsidP="00F3285D">
      <w:pPr>
        <w:spacing w:before="240"/>
        <w:rPr>
          <w:rFonts w:cs="Segoe UI"/>
          <w:szCs w:val="22"/>
        </w:rPr>
      </w:pPr>
      <w:r w:rsidRPr="00CA5AC3">
        <w:rPr>
          <w:rFonts w:cs="Segoe UI"/>
          <w:szCs w:val="22"/>
        </w:rPr>
        <w:t>Povinnost předložit doklad může dodavatel splnit i odkazem na odpovídající informace vedené v informačním systému veřejné správy ve smyslu zákona č. 365/2000 Sb., o informačních systémech veřejné správy</w:t>
      </w:r>
      <w:r>
        <w:rPr>
          <w:rFonts w:cs="Segoe UI"/>
          <w:szCs w:val="22"/>
        </w:rPr>
        <w:t xml:space="preserve"> </w:t>
      </w:r>
      <w:r w:rsidRPr="006A1301">
        <w:rPr>
          <w:rFonts w:cs="Segoe UI"/>
        </w:rPr>
        <w:t>a o změně některých dalších zákonů</w:t>
      </w:r>
      <w:r w:rsidRPr="00C22667">
        <w:rPr>
          <w:rFonts w:cs="Segoe UI"/>
        </w:rPr>
        <w:t>, ve znění pozdějších předpisů</w:t>
      </w:r>
      <w:r w:rsidRPr="00CA5AC3">
        <w:rPr>
          <w:rFonts w:cs="Segoe UI"/>
          <w:szCs w:val="22"/>
        </w:rPr>
        <w:t>, nebo v obdobném systému vedeném v jiném členském státu, který umožňuje neomezený dálkový přístup. Takový odkaz musí obsahovat internetovou adresu a údaje pro přihlášení a</w:t>
      </w:r>
      <w:r>
        <w:rPr>
          <w:rFonts w:cs="Segoe UI"/>
          <w:szCs w:val="22"/>
        </w:rPr>
        <w:t> </w:t>
      </w:r>
      <w:r w:rsidRPr="00CA5AC3">
        <w:rPr>
          <w:rFonts w:cs="Segoe UI"/>
          <w:szCs w:val="22"/>
        </w:rPr>
        <w:t xml:space="preserve">vyhledání požadované informace, jsou-li takové údaje nezbytné. V ČR jde zejména o </w:t>
      </w:r>
    </w:p>
    <w:p w14:paraId="67625285" w14:textId="77777777" w:rsidR="00F3285D" w:rsidRPr="00CA5AC3" w:rsidRDefault="00F3285D" w:rsidP="00F3285D">
      <w:pPr>
        <w:pStyle w:val="Odstavecseseznamem"/>
        <w:numPr>
          <w:ilvl w:val="0"/>
          <w:numId w:val="29"/>
        </w:numPr>
        <w:spacing w:before="120" w:after="120"/>
        <w:ind w:left="1135" w:hanging="284"/>
        <w:contextualSpacing w:val="0"/>
        <w:rPr>
          <w:rFonts w:cs="Segoe UI"/>
          <w:szCs w:val="22"/>
        </w:rPr>
      </w:pPr>
      <w:r w:rsidRPr="00CA5AC3">
        <w:rPr>
          <w:rFonts w:cs="Segoe UI"/>
          <w:szCs w:val="22"/>
        </w:rPr>
        <w:t xml:space="preserve">výpis z obchodního rejstříku, </w:t>
      </w:r>
    </w:p>
    <w:p w14:paraId="4204A39D" w14:textId="77777777" w:rsidR="00F3285D" w:rsidRPr="00CA5AC3" w:rsidRDefault="00F3285D" w:rsidP="00F3285D">
      <w:pPr>
        <w:pStyle w:val="Odstavecseseznamem"/>
        <w:numPr>
          <w:ilvl w:val="0"/>
          <w:numId w:val="29"/>
        </w:numPr>
        <w:spacing w:before="120" w:after="120"/>
        <w:ind w:left="1135" w:hanging="284"/>
        <w:contextualSpacing w:val="0"/>
        <w:rPr>
          <w:rFonts w:cs="Segoe UI"/>
          <w:szCs w:val="22"/>
        </w:rPr>
      </w:pPr>
      <w:r w:rsidRPr="00CA5AC3">
        <w:rPr>
          <w:rFonts w:cs="Segoe UI"/>
          <w:szCs w:val="22"/>
        </w:rPr>
        <w:t xml:space="preserve">výpis z veřejné části živnostenského rejstříku nebo </w:t>
      </w:r>
    </w:p>
    <w:p w14:paraId="19529ACD" w14:textId="7A47793A" w:rsidR="00F3285D" w:rsidRPr="00F3285D" w:rsidRDefault="00F3285D" w:rsidP="00F3285D">
      <w:pPr>
        <w:pStyle w:val="Odstavecseseznamem"/>
        <w:numPr>
          <w:ilvl w:val="0"/>
          <w:numId w:val="29"/>
        </w:numPr>
        <w:spacing w:before="120" w:after="120"/>
        <w:ind w:left="1135" w:hanging="284"/>
        <w:contextualSpacing w:val="0"/>
        <w:rPr>
          <w:rFonts w:cs="Segoe UI"/>
          <w:szCs w:val="22"/>
        </w:rPr>
      </w:pPr>
      <w:r w:rsidRPr="00CA5AC3">
        <w:rPr>
          <w:rFonts w:cs="Segoe UI"/>
          <w:szCs w:val="22"/>
        </w:rPr>
        <w:t>výpis ze seznamu kvalifikovaných dodavatelů.</w:t>
      </w:r>
    </w:p>
    <w:p w14:paraId="72AD9078" w14:textId="47431781" w:rsidR="003166FE" w:rsidRPr="00826314" w:rsidRDefault="003166FE" w:rsidP="003166FE">
      <w:pPr>
        <w:spacing w:before="240"/>
        <w:rPr>
          <w:rFonts w:cs="Segoe UI"/>
          <w:szCs w:val="22"/>
        </w:rPr>
      </w:pPr>
      <w:r w:rsidRPr="00826314">
        <w:rPr>
          <w:rFonts w:cs="Segoe UI"/>
          <w:szCs w:val="22"/>
        </w:rPr>
        <w:t>Dodavatel také může nahradit požadované doklady jednotným evropským osvědčením pro veřejné zakázky, a to pouze v rozsahu informací/dokladů, které z jednotného evropského osvědčení jednoznačně vyplývají a prokazují splnění daných podmínek způsobilosti anebo kvalifikace.</w:t>
      </w:r>
    </w:p>
    <w:p w14:paraId="1D342FFF" w14:textId="61202C62" w:rsidR="003166FE" w:rsidRPr="00826314" w:rsidRDefault="003166FE" w:rsidP="003166FE">
      <w:pPr>
        <w:spacing w:before="240"/>
        <w:rPr>
          <w:rFonts w:cs="Segoe UI"/>
          <w:szCs w:val="22"/>
        </w:rPr>
      </w:pPr>
      <w:r w:rsidRPr="00826314">
        <w:rPr>
          <w:rFonts w:cs="Segoe UI"/>
          <w:szCs w:val="22"/>
        </w:rPr>
        <w:t xml:space="preserve">V případě dokumentů </w:t>
      </w:r>
      <w:r w:rsidRPr="00826314">
        <w:rPr>
          <w:rFonts w:cs="Segoe UI"/>
          <w:b/>
          <w:bCs/>
          <w:szCs w:val="22"/>
        </w:rPr>
        <w:t>v jiném jazyce</w:t>
      </w:r>
      <w:r w:rsidRPr="00826314">
        <w:rPr>
          <w:rFonts w:cs="Segoe UI"/>
          <w:szCs w:val="22"/>
        </w:rPr>
        <w:t>, než jaký zadavatel připustil pro podání nabídek (viz</w:t>
      </w:r>
      <w:r w:rsidR="00FD430B">
        <w:rPr>
          <w:rFonts w:cs="Segoe UI"/>
          <w:szCs w:val="22"/>
        </w:rPr>
        <w:t> </w:t>
      </w:r>
      <w:r w:rsidRPr="00826314">
        <w:rPr>
          <w:rFonts w:cs="Segoe UI"/>
          <w:szCs w:val="22"/>
        </w:rPr>
        <w:t>odst.</w:t>
      </w:r>
      <w:r w:rsidR="00FD430B">
        <w:rPr>
          <w:rFonts w:cs="Segoe UI"/>
          <w:szCs w:val="22"/>
        </w:rPr>
        <w:t> </w:t>
      </w:r>
      <w:r w:rsidR="00D95225" w:rsidRPr="00826314">
        <w:rPr>
          <w:rFonts w:cs="Segoe UI"/>
          <w:szCs w:val="22"/>
        </w:rPr>
        <w:fldChar w:fldCharType="begin"/>
      </w:r>
      <w:r w:rsidR="00D95225" w:rsidRPr="00826314">
        <w:rPr>
          <w:rFonts w:cs="Segoe UI"/>
          <w:szCs w:val="22"/>
        </w:rPr>
        <w:instrText xml:space="preserve"> REF _Ref207283421 \r \h </w:instrText>
      </w:r>
      <w:r w:rsidR="00826314">
        <w:rPr>
          <w:rFonts w:cs="Segoe UI"/>
          <w:szCs w:val="22"/>
        </w:rPr>
        <w:instrText xml:space="preserve"> \* MERGEFORMAT </w:instrText>
      </w:r>
      <w:r w:rsidR="00D95225" w:rsidRPr="00826314">
        <w:rPr>
          <w:rFonts w:cs="Segoe UI"/>
          <w:szCs w:val="22"/>
        </w:rPr>
      </w:r>
      <w:r w:rsidR="00D95225" w:rsidRPr="00826314">
        <w:rPr>
          <w:rFonts w:cs="Segoe UI"/>
          <w:szCs w:val="22"/>
        </w:rPr>
        <w:fldChar w:fldCharType="separate"/>
      </w:r>
      <w:r w:rsidR="00B67E52">
        <w:rPr>
          <w:rFonts w:cs="Segoe UI"/>
          <w:szCs w:val="22"/>
        </w:rPr>
        <w:t>11.2</w:t>
      </w:r>
      <w:r w:rsidR="00D95225" w:rsidRPr="00826314">
        <w:rPr>
          <w:rFonts w:cs="Segoe UI"/>
          <w:szCs w:val="22"/>
        </w:rPr>
        <w:fldChar w:fldCharType="end"/>
      </w:r>
      <w:r w:rsidRPr="00826314">
        <w:rPr>
          <w:rFonts w:cs="Segoe UI"/>
          <w:szCs w:val="22"/>
        </w:rPr>
        <w:t xml:space="preserve"> </w:t>
      </w:r>
      <w:r w:rsidR="00D95225" w:rsidRPr="00826314">
        <w:rPr>
          <w:rFonts w:cs="Segoe UI"/>
          <w:szCs w:val="22"/>
        </w:rPr>
        <w:t>t</w:t>
      </w:r>
      <w:r w:rsidR="00912DC9" w:rsidRPr="00826314">
        <w:rPr>
          <w:rFonts w:cs="Segoe UI"/>
          <w:szCs w:val="22"/>
        </w:rPr>
        <w:t>éto výzvy</w:t>
      </w:r>
      <w:r w:rsidRPr="00826314">
        <w:rPr>
          <w:rFonts w:cs="Segoe UI"/>
          <w:szCs w:val="22"/>
        </w:rPr>
        <w:t xml:space="preserve">), připojí účastník k dokumentům (prostý) </w:t>
      </w:r>
      <w:r w:rsidRPr="00826314">
        <w:rPr>
          <w:rFonts w:cs="Segoe UI"/>
          <w:b/>
          <w:szCs w:val="22"/>
        </w:rPr>
        <w:t>překlad</w:t>
      </w:r>
      <w:r w:rsidRPr="00826314">
        <w:rPr>
          <w:rFonts w:cs="Segoe UI"/>
          <w:szCs w:val="22"/>
        </w:rPr>
        <w:t xml:space="preserve"> do českého jazyka. Bude-li mít zadavatel pochybnosti o správnosti překladu, je oprávněn si vyžádat předložení úředně ověřeného překladu dokladu do českého jazyka. Povinnost připojit k dokladům překlad do českého jazyka se nevztahuje na doklady ve slovenském jazyce. Doklady o vzdělání (např. vysokoškolské diplomy) lze předkládat rovněž v latinském jazyce.</w:t>
      </w:r>
    </w:p>
    <w:p w14:paraId="77636D1C" w14:textId="77777777" w:rsidR="00F3285D" w:rsidRPr="00F3285D" w:rsidRDefault="00F3285D" w:rsidP="00FD430B">
      <w:pPr>
        <w:pStyle w:val="Nadpis2"/>
      </w:pPr>
      <w:bookmarkStart w:id="41" w:name="_Ref519077635"/>
      <w:r w:rsidRPr="00F3285D">
        <w:lastRenderedPageBreak/>
        <w:t>Doklady předkládané vybraným dodavatelem</w:t>
      </w:r>
      <w:bookmarkEnd w:id="41"/>
    </w:p>
    <w:p w14:paraId="3C5DB2A6" w14:textId="5EBE8BC4" w:rsidR="00F3285D" w:rsidRPr="00CA5AC3" w:rsidRDefault="00F3285D" w:rsidP="00F3285D">
      <w:pPr>
        <w:spacing w:before="240"/>
        <w:rPr>
          <w:rFonts w:cs="Segoe UI"/>
          <w:szCs w:val="22"/>
        </w:rPr>
      </w:pPr>
      <w:r w:rsidRPr="00CA5AC3">
        <w:rPr>
          <w:rFonts w:cs="Segoe UI"/>
          <w:szCs w:val="22"/>
        </w:rPr>
        <w:t>Zadavatel si od dodavatele, kterého identifikoval jako</w:t>
      </w:r>
      <w:r w:rsidRPr="00CA5AC3">
        <w:rPr>
          <w:rFonts w:cs="Segoe UI"/>
          <w:b/>
          <w:szCs w:val="22"/>
        </w:rPr>
        <w:t xml:space="preserve"> vybraného dodavatele,</w:t>
      </w:r>
      <w:r w:rsidRPr="00CA5AC3">
        <w:rPr>
          <w:rFonts w:cs="Segoe UI"/>
          <w:szCs w:val="22"/>
        </w:rPr>
        <w:t xml:space="preserve"> může vyžádat předložení originálů nebo ověřených kopií dokladů o kvalifikaci (všech, či jen některých), pokud již nebyly v této podobě v</w:t>
      </w:r>
      <w:r>
        <w:rPr>
          <w:rFonts w:cs="Segoe UI"/>
          <w:szCs w:val="22"/>
        </w:rPr>
        <w:t xml:space="preserve">e výběrovém </w:t>
      </w:r>
      <w:r w:rsidRPr="00CA5AC3">
        <w:rPr>
          <w:rFonts w:cs="Segoe UI"/>
          <w:szCs w:val="22"/>
        </w:rPr>
        <w:t xml:space="preserve">řízení předloženy, a to v </w:t>
      </w:r>
      <w:r w:rsidRPr="00CA5AC3">
        <w:rPr>
          <w:rFonts w:cs="Segoe UI"/>
          <w:b/>
          <w:szCs w:val="22"/>
        </w:rPr>
        <w:t xml:space="preserve">elektronické podobě </w:t>
      </w:r>
      <w:r w:rsidRPr="00CA5AC3">
        <w:rPr>
          <w:rFonts w:cs="Segoe UI"/>
          <w:szCs w:val="22"/>
        </w:rPr>
        <w:t>(viz článek</w:t>
      </w:r>
      <w:r>
        <w:rPr>
          <w:rFonts w:cs="Segoe UI"/>
          <w:szCs w:val="22"/>
        </w:rPr>
        <w:t xml:space="preserve"> </w:t>
      </w:r>
      <w:r w:rsidR="00FD2004">
        <w:rPr>
          <w:rFonts w:cs="Segoe UI"/>
          <w:szCs w:val="22"/>
        </w:rPr>
        <w:fldChar w:fldCharType="begin"/>
      </w:r>
      <w:r w:rsidR="00FD2004">
        <w:rPr>
          <w:rFonts w:cs="Segoe UI"/>
          <w:szCs w:val="22"/>
        </w:rPr>
        <w:instrText xml:space="preserve"> REF _Ref207614153 \r \h </w:instrText>
      </w:r>
      <w:r w:rsidR="00FD2004">
        <w:rPr>
          <w:rFonts w:cs="Segoe UI"/>
          <w:szCs w:val="22"/>
        </w:rPr>
      </w:r>
      <w:r w:rsidR="00FD2004">
        <w:rPr>
          <w:rFonts w:cs="Segoe UI"/>
          <w:szCs w:val="22"/>
        </w:rPr>
        <w:fldChar w:fldCharType="separate"/>
      </w:r>
      <w:r w:rsidR="00B67E52">
        <w:rPr>
          <w:rFonts w:cs="Segoe UI"/>
          <w:szCs w:val="22"/>
        </w:rPr>
        <w:t>2</w:t>
      </w:r>
      <w:r w:rsidR="00FD2004">
        <w:rPr>
          <w:rFonts w:cs="Segoe UI"/>
          <w:szCs w:val="22"/>
        </w:rPr>
        <w:fldChar w:fldCharType="end"/>
      </w:r>
      <w:r w:rsidRPr="00CA5AC3">
        <w:rPr>
          <w:rFonts w:cs="Segoe UI"/>
          <w:szCs w:val="22"/>
        </w:rPr>
        <w:t xml:space="preserve">). </w:t>
      </w:r>
      <w:bookmarkStart w:id="42" w:name="_Hlk139989884"/>
      <w:r w:rsidRPr="00CA5AC3">
        <w:rPr>
          <w:rFonts w:cs="Segoe UI"/>
          <w:szCs w:val="22"/>
        </w:rPr>
        <w:t>Nahradil-li vybraný dodavatel v</w:t>
      </w:r>
      <w:r>
        <w:rPr>
          <w:rFonts w:cs="Segoe UI"/>
          <w:szCs w:val="22"/>
        </w:rPr>
        <w:t>e výběrovém</w:t>
      </w:r>
      <w:r w:rsidRPr="00CA5AC3">
        <w:rPr>
          <w:rFonts w:cs="Segoe UI"/>
          <w:szCs w:val="22"/>
        </w:rPr>
        <w:t xml:space="preserve"> řízení doklady prokazující splnění podmínek způsobilosti a kvalifikace jednotným evropským osvědčením, nemusí předkládat jednotlivé doklady tímto osvědčením nahrazené, za předpokladu, že zadavateli sdělí, v kterém jiném </w:t>
      </w:r>
      <w:r>
        <w:rPr>
          <w:rFonts w:cs="Segoe UI"/>
          <w:szCs w:val="22"/>
        </w:rPr>
        <w:t>výběrovém</w:t>
      </w:r>
      <w:r w:rsidRPr="00CA5AC3">
        <w:rPr>
          <w:rFonts w:cs="Segoe UI"/>
          <w:szCs w:val="22"/>
        </w:rPr>
        <w:t xml:space="preserve"> řízení mu tyto doklady již předložil a tyto jsou nadále akceptovatelné (mj. z časového hlediska, což se uplatní u doložení splnění podmínek základní způsobilosti podle odst. </w:t>
      </w:r>
      <w:r w:rsidRPr="00CA5AC3">
        <w:rPr>
          <w:rFonts w:cs="Segoe UI"/>
          <w:szCs w:val="22"/>
        </w:rPr>
        <w:fldChar w:fldCharType="begin"/>
      </w:r>
      <w:r w:rsidRPr="00CA5AC3">
        <w:rPr>
          <w:rFonts w:cs="Segoe UI"/>
          <w:szCs w:val="22"/>
        </w:rPr>
        <w:instrText xml:space="preserve"> REF _Ref519076842 \r \h  \* MERGEFORMAT </w:instrText>
      </w:r>
      <w:r w:rsidRPr="00CA5AC3">
        <w:rPr>
          <w:rFonts w:cs="Segoe UI"/>
          <w:szCs w:val="22"/>
        </w:rPr>
      </w:r>
      <w:r w:rsidRPr="00CA5AC3">
        <w:rPr>
          <w:rFonts w:cs="Segoe UI"/>
          <w:szCs w:val="22"/>
        </w:rPr>
        <w:fldChar w:fldCharType="separate"/>
      </w:r>
      <w:r w:rsidR="00B67E52">
        <w:rPr>
          <w:rFonts w:cs="Segoe UI"/>
          <w:szCs w:val="22"/>
        </w:rPr>
        <w:t>6.1</w:t>
      </w:r>
      <w:r w:rsidRPr="00CA5AC3">
        <w:rPr>
          <w:rFonts w:cs="Segoe UI"/>
          <w:szCs w:val="22"/>
        </w:rPr>
        <w:fldChar w:fldCharType="end"/>
      </w:r>
      <w:r w:rsidRPr="00CA5AC3">
        <w:rPr>
          <w:rFonts w:cs="Segoe UI"/>
          <w:szCs w:val="22"/>
        </w:rPr>
        <w:t xml:space="preserve"> </w:t>
      </w:r>
      <w:r w:rsidRPr="00D97822">
        <w:rPr>
          <w:rFonts w:cs="Segoe UI"/>
          <w:szCs w:val="22"/>
        </w:rPr>
        <w:t xml:space="preserve">výzvy k podání nabídky </w:t>
      </w:r>
      <w:r>
        <w:rPr>
          <w:rFonts w:cs="Segoe UI"/>
          <w:szCs w:val="22"/>
        </w:rPr>
        <w:t xml:space="preserve">a </w:t>
      </w:r>
      <w:r w:rsidRPr="00CA5AC3">
        <w:rPr>
          <w:rFonts w:cs="Segoe UI"/>
          <w:szCs w:val="22"/>
        </w:rPr>
        <w:t>zadávací dokumentace).</w:t>
      </w:r>
      <w:bookmarkEnd w:id="42"/>
    </w:p>
    <w:p w14:paraId="04FB2440" w14:textId="2E0B1CDD" w:rsidR="00F3285D" w:rsidRPr="00F3285D" w:rsidRDefault="00F3285D" w:rsidP="00FD430B">
      <w:pPr>
        <w:spacing w:before="240"/>
        <w:rPr>
          <w:rFonts w:cs="Segoe UI"/>
          <w:szCs w:val="22"/>
        </w:rPr>
      </w:pPr>
      <w:bookmarkStart w:id="43" w:name="_Hlk139989993"/>
      <w:r>
        <w:rPr>
          <w:rFonts w:cs="Segoe UI"/>
          <w:szCs w:val="22"/>
        </w:rPr>
        <w:t>Pro vyloučení pochybností zadavatel uvádí, že z</w:t>
      </w:r>
      <w:r w:rsidRPr="00CA5AC3">
        <w:rPr>
          <w:rFonts w:cs="Segoe UI"/>
          <w:szCs w:val="22"/>
        </w:rPr>
        <w:t xml:space="preserve">a originál v elektronické podobě se </w:t>
      </w:r>
      <w:r w:rsidRPr="00CA5AC3">
        <w:rPr>
          <w:rFonts w:cs="Segoe UI"/>
          <w:b/>
          <w:szCs w:val="22"/>
        </w:rPr>
        <w:t>nepovažuje sken</w:t>
      </w:r>
      <w:r w:rsidRPr="00CA5AC3">
        <w:rPr>
          <w:rFonts w:cs="Segoe UI"/>
          <w:szCs w:val="22"/>
        </w:rPr>
        <w:t xml:space="preserve"> dokladu vydávaného orgánem státní správy (ani pokud by byl například následně elektronicky podepsán dodavatelem).</w:t>
      </w:r>
      <w:bookmarkEnd w:id="43"/>
    </w:p>
    <w:p w14:paraId="65D25897" w14:textId="6E2E658F" w:rsidR="008E0F58" w:rsidRPr="00826314" w:rsidRDefault="008E0F58" w:rsidP="0021039D">
      <w:pPr>
        <w:pStyle w:val="Nadpis2"/>
        <w:rPr>
          <w:rFonts w:cs="Segoe UI"/>
        </w:rPr>
      </w:pPr>
      <w:r w:rsidRPr="00826314">
        <w:rPr>
          <w:rFonts w:cs="Segoe UI"/>
        </w:rPr>
        <w:t xml:space="preserve">Prokázání kvalifikace </w:t>
      </w:r>
      <w:r w:rsidR="0007668E" w:rsidRPr="00826314">
        <w:rPr>
          <w:rFonts w:cs="Segoe UI"/>
        </w:rPr>
        <w:t>získané v zahraničí</w:t>
      </w:r>
    </w:p>
    <w:p w14:paraId="519D7877" w14:textId="0922E57A" w:rsidR="00BC7AD4" w:rsidRDefault="0007668E" w:rsidP="0021039D">
      <w:pPr>
        <w:rPr>
          <w:rFonts w:cs="Segoe UI"/>
        </w:rPr>
      </w:pPr>
      <w:r w:rsidRPr="00826314">
        <w:rPr>
          <w:rFonts w:cs="Segoe UI"/>
        </w:rPr>
        <w:t>V případě, že byla kvalifikace získána v zahraničí, prokazuje se doklady vydanými podle právního řádu země, ve které byla získána, a to v rozsahu požadovaném zadavatelem.</w:t>
      </w:r>
      <w:r w:rsidR="00F40024" w:rsidRPr="00826314">
        <w:rPr>
          <w:rFonts w:cs="Segoe UI"/>
        </w:rPr>
        <w:t xml:space="preserve"> </w:t>
      </w:r>
    </w:p>
    <w:p w14:paraId="6E5A0090" w14:textId="77777777" w:rsidR="00F3285D" w:rsidRPr="00CA5AC3" w:rsidRDefault="00F3285D" w:rsidP="00F3285D">
      <w:pPr>
        <w:spacing w:before="240"/>
        <w:rPr>
          <w:rFonts w:cs="Segoe UI"/>
          <w:szCs w:val="22"/>
        </w:rPr>
      </w:pPr>
      <w:r w:rsidRPr="00CA5AC3">
        <w:rPr>
          <w:rFonts w:cs="Segoe UI"/>
          <w:szCs w:val="22"/>
        </w:rPr>
        <w:t>Potvrzení pro zahraniční dodavatele o neexistenci nedoplatků v ČR vydává ve vztahu k</w:t>
      </w:r>
    </w:p>
    <w:p w14:paraId="0DD47D84" w14:textId="77777777" w:rsidR="00F3285D" w:rsidRPr="00CA5AC3" w:rsidRDefault="00F3285D" w:rsidP="00F3285D">
      <w:pPr>
        <w:pStyle w:val="Odstavecseseznamem"/>
        <w:numPr>
          <w:ilvl w:val="0"/>
          <w:numId w:val="31"/>
        </w:numPr>
        <w:spacing w:before="120" w:after="120"/>
        <w:ind w:left="1135" w:hanging="284"/>
        <w:contextualSpacing w:val="0"/>
        <w:rPr>
          <w:rFonts w:cs="Segoe UI"/>
          <w:szCs w:val="22"/>
        </w:rPr>
      </w:pPr>
      <w:r w:rsidRPr="00CA5AC3">
        <w:rPr>
          <w:rFonts w:cs="Segoe UI"/>
          <w:szCs w:val="22"/>
        </w:rPr>
        <w:t>daňovým nedoplatkům Finanční úřad pro Prahu</w:t>
      </w:r>
      <w:r>
        <w:rPr>
          <w:rFonts w:cs="Segoe UI"/>
          <w:szCs w:val="22"/>
        </w:rPr>
        <w:t>, Územní pracoviště pro Prahu</w:t>
      </w:r>
      <w:r w:rsidRPr="00CA5AC3">
        <w:rPr>
          <w:rFonts w:cs="Segoe UI"/>
          <w:szCs w:val="22"/>
        </w:rPr>
        <w:t xml:space="preserve"> 1,</w:t>
      </w:r>
    </w:p>
    <w:p w14:paraId="6CC2B9EC" w14:textId="05AE9B6E" w:rsidR="00F3285D" w:rsidRPr="00F3285D" w:rsidRDefault="00F3285D" w:rsidP="00FD430B">
      <w:pPr>
        <w:pStyle w:val="Odstavecseseznamem"/>
        <w:numPr>
          <w:ilvl w:val="0"/>
          <w:numId w:val="31"/>
        </w:numPr>
        <w:spacing w:before="120" w:after="120"/>
        <w:ind w:left="1135" w:hanging="284"/>
        <w:contextualSpacing w:val="0"/>
        <w:rPr>
          <w:rFonts w:cs="Segoe UI"/>
          <w:szCs w:val="22"/>
        </w:rPr>
      </w:pPr>
      <w:r w:rsidRPr="00203A10">
        <w:rPr>
          <w:rFonts w:cs="Segoe UI"/>
          <w:szCs w:val="22"/>
        </w:rPr>
        <w:t>nedoplatkům na pojistném a na penále na sociální zabezpečení a příspěvku na státní politiku zaměstnanosti Územní správa sociálního zabezpečení pro hlavní město Prahu a Středočeský kraj (pracoviště Pražská správa sociálního zabezpečení).</w:t>
      </w:r>
    </w:p>
    <w:p w14:paraId="78A5576D" w14:textId="77777777" w:rsidR="004E2FBB" w:rsidRPr="00826314" w:rsidRDefault="004E2FBB" w:rsidP="0021039D">
      <w:pPr>
        <w:pStyle w:val="Nadpis2"/>
        <w:rPr>
          <w:rFonts w:cs="Segoe UI"/>
        </w:rPr>
      </w:pPr>
      <w:r w:rsidRPr="00826314">
        <w:rPr>
          <w:rFonts w:cs="Segoe UI"/>
        </w:rPr>
        <w:t>Prokázání části kvalifikace prostřednictvím jiných osob</w:t>
      </w:r>
    </w:p>
    <w:p w14:paraId="7A17FB96" w14:textId="2137B7B7" w:rsidR="00FA5031" w:rsidRPr="00826314" w:rsidRDefault="004E2FBB" w:rsidP="0021039D">
      <w:pPr>
        <w:rPr>
          <w:rFonts w:cs="Segoe UI"/>
        </w:rPr>
      </w:pPr>
      <w:r w:rsidRPr="00826314">
        <w:rPr>
          <w:rFonts w:cs="Segoe UI"/>
        </w:rPr>
        <w:t xml:space="preserve">Pokud není </w:t>
      </w:r>
      <w:r w:rsidR="003D32E7" w:rsidRPr="00826314">
        <w:rPr>
          <w:rFonts w:cs="Segoe UI"/>
        </w:rPr>
        <w:t xml:space="preserve">účastník </w:t>
      </w:r>
      <w:r w:rsidRPr="00826314">
        <w:rPr>
          <w:rFonts w:cs="Segoe UI"/>
        </w:rPr>
        <w:t>schopen prokázat splnění určité části technické kvalifikace požadované zadavatelem v plném rozsahu</w:t>
      </w:r>
      <w:r w:rsidR="007F011D" w:rsidRPr="00826314">
        <w:rPr>
          <w:rFonts w:cs="Segoe UI"/>
        </w:rPr>
        <w:t xml:space="preserve"> a </w:t>
      </w:r>
      <w:r w:rsidR="00D6519D" w:rsidRPr="00826314">
        <w:rPr>
          <w:rFonts w:cs="Segoe UI"/>
        </w:rPr>
        <w:t>tato výzva</w:t>
      </w:r>
      <w:r w:rsidR="007F011D" w:rsidRPr="00826314">
        <w:rPr>
          <w:rFonts w:cs="Segoe UI"/>
        </w:rPr>
        <w:t xml:space="preserve"> nestanoví jinak</w:t>
      </w:r>
      <w:r w:rsidRPr="00826314">
        <w:rPr>
          <w:rFonts w:cs="Segoe UI"/>
        </w:rPr>
        <w:t>, je oprávněn splnění kvalifikace v</w:t>
      </w:r>
      <w:r w:rsidR="000F2D55" w:rsidRPr="00826314">
        <w:rPr>
          <w:rFonts w:cs="Segoe UI"/>
        </w:rPr>
        <w:t> </w:t>
      </w:r>
      <w:r w:rsidRPr="00826314">
        <w:rPr>
          <w:rFonts w:cs="Segoe UI"/>
        </w:rPr>
        <w:t>chybějícím rozsahu prokázat prostřednictvím jiné osoby</w:t>
      </w:r>
      <w:r w:rsidR="00931CEB" w:rsidRPr="00826314">
        <w:rPr>
          <w:rFonts w:cs="Segoe UI"/>
        </w:rPr>
        <w:t>.</w:t>
      </w:r>
      <w:r w:rsidRPr="00826314">
        <w:rPr>
          <w:rFonts w:cs="Segoe UI"/>
        </w:rPr>
        <w:t xml:space="preserve"> </w:t>
      </w:r>
      <w:r w:rsidR="00931CEB" w:rsidRPr="00826314">
        <w:rPr>
          <w:rFonts w:cs="Segoe UI"/>
        </w:rPr>
        <w:t xml:space="preserve">Nelze prostřednictvím jiné osoby prokázat splnění </w:t>
      </w:r>
      <w:r w:rsidRPr="00826314">
        <w:rPr>
          <w:rFonts w:cs="Segoe UI"/>
        </w:rPr>
        <w:t xml:space="preserve">profesní způsobilosti podle </w:t>
      </w:r>
      <w:r w:rsidR="009D488F" w:rsidRPr="00826314">
        <w:rPr>
          <w:rFonts w:cs="Segoe UI"/>
        </w:rPr>
        <w:t>odst.</w:t>
      </w:r>
      <w:r w:rsidR="00CA3893" w:rsidRPr="00826314">
        <w:rPr>
          <w:rFonts w:cs="Segoe UI"/>
        </w:rPr>
        <w:t xml:space="preserve"> </w:t>
      </w:r>
      <w:r w:rsidR="00FD2004">
        <w:rPr>
          <w:rFonts w:cs="Segoe UI"/>
        </w:rPr>
        <w:fldChar w:fldCharType="begin"/>
      </w:r>
      <w:r w:rsidR="00FD2004">
        <w:rPr>
          <w:rFonts w:cs="Segoe UI"/>
        </w:rPr>
        <w:instrText xml:space="preserve"> REF _Ref207614200 \r \h </w:instrText>
      </w:r>
      <w:r w:rsidR="00FD2004">
        <w:rPr>
          <w:rFonts w:cs="Segoe UI"/>
        </w:rPr>
      </w:r>
      <w:r w:rsidR="00FD2004">
        <w:rPr>
          <w:rFonts w:cs="Segoe UI"/>
        </w:rPr>
        <w:fldChar w:fldCharType="separate"/>
      </w:r>
      <w:r w:rsidR="00B67E52">
        <w:rPr>
          <w:rFonts w:cs="Segoe UI"/>
        </w:rPr>
        <w:t>6.2</w:t>
      </w:r>
      <w:r w:rsidR="00FD2004">
        <w:rPr>
          <w:rFonts w:cs="Segoe UI"/>
        </w:rPr>
        <w:fldChar w:fldCharType="end"/>
      </w:r>
      <w:r w:rsidR="00931CEB" w:rsidRPr="00826314">
        <w:rPr>
          <w:rFonts w:cs="Segoe UI"/>
        </w:rPr>
        <w:t xml:space="preserve"> této výzvy</w:t>
      </w:r>
      <w:r w:rsidRPr="00826314">
        <w:rPr>
          <w:rFonts w:cs="Segoe UI"/>
        </w:rPr>
        <w:t xml:space="preserve">. </w:t>
      </w:r>
    </w:p>
    <w:p w14:paraId="051BA79A" w14:textId="77777777" w:rsidR="004E2FBB" w:rsidRPr="00826314" w:rsidRDefault="003D32E7" w:rsidP="0021039D">
      <w:pPr>
        <w:rPr>
          <w:rFonts w:cs="Segoe UI"/>
        </w:rPr>
      </w:pPr>
      <w:r w:rsidRPr="00826314">
        <w:rPr>
          <w:rFonts w:cs="Segoe UI"/>
        </w:rPr>
        <w:t>Za jinou osobu se považuje osoba s jiným IČO, a to i tehdy, je-li například součástí stejného koncernu jako účastník.</w:t>
      </w:r>
    </w:p>
    <w:p w14:paraId="10F96709" w14:textId="77777777" w:rsidR="004E2FBB" w:rsidRPr="00826314" w:rsidRDefault="00B527C5" w:rsidP="0021039D">
      <w:pPr>
        <w:rPr>
          <w:rFonts w:cs="Segoe UI"/>
        </w:rPr>
      </w:pPr>
      <w:r w:rsidRPr="00826314">
        <w:rPr>
          <w:rFonts w:cs="Segoe UI"/>
        </w:rPr>
        <w:t>Ú</w:t>
      </w:r>
      <w:r w:rsidR="00BE33B4" w:rsidRPr="00826314">
        <w:rPr>
          <w:rFonts w:cs="Segoe UI"/>
        </w:rPr>
        <w:t xml:space="preserve">častník </w:t>
      </w:r>
      <w:r w:rsidR="004E2FBB" w:rsidRPr="00826314">
        <w:rPr>
          <w:rFonts w:cs="Segoe UI"/>
        </w:rPr>
        <w:t>je v takovém případě povinen zadavateli předložit</w:t>
      </w:r>
    </w:p>
    <w:p w14:paraId="7B47A3F8" w14:textId="2D2CFB32" w:rsidR="00F3285D" w:rsidRPr="00CA5AC3" w:rsidRDefault="00F3285D" w:rsidP="00F3285D">
      <w:pPr>
        <w:pStyle w:val="Odstavecseseznamem"/>
        <w:numPr>
          <w:ilvl w:val="0"/>
          <w:numId w:val="14"/>
        </w:numPr>
        <w:spacing w:before="120" w:after="120"/>
        <w:ind w:left="1417" w:hanging="425"/>
        <w:contextualSpacing w:val="0"/>
        <w:rPr>
          <w:rFonts w:cs="Segoe UI"/>
          <w:szCs w:val="22"/>
        </w:rPr>
      </w:pPr>
      <w:r w:rsidRPr="00CA5AC3">
        <w:rPr>
          <w:rFonts w:cs="Segoe UI"/>
          <w:szCs w:val="22"/>
        </w:rPr>
        <w:t xml:space="preserve">doklady prokazující splnění </w:t>
      </w:r>
      <w:r w:rsidRPr="00CA5AC3">
        <w:rPr>
          <w:rFonts w:cs="Segoe UI"/>
          <w:b/>
          <w:szCs w:val="22"/>
        </w:rPr>
        <w:t>základní</w:t>
      </w:r>
      <w:r w:rsidRPr="00CA5AC3">
        <w:rPr>
          <w:rFonts w:cs="Segoe UI"/>
          <w:szCs w:val="22"/>
        </w:rPr>
        <w:t xml:space="preserve"> způsobilosti podle odst. </w:t>
      </w:r>
      <w:r w:rsidRPr="00CA5AC3">
        <w:rPr>
          <w:rFonts w:cs="Segoe UI"/>
          <w:szCs w:val="22"/>
        </w:rPr>
        <w:fldChar w:fldCharType="begin"/>
      </w:r>
      <w:r w:rsidRPr="00CA5AC3">
        <w:rPr>
          <w:rFonts w:cs="Segoe UI"/>
          <w:szCs w:val="22"/>
        </w:rPr>
        <w:instrText xml:space="preserve"> REF _Ref519076842 \r \h  \* MERGEFORMAT </w:instrText>
      </w:r>
      <w:r w:rsidRPr="00CA5AC3">
        <w:rPr>
          <w:rFonts w:cs="Segoe UI"/>
          <w:szCs w:val="22"/>
        </w:rPr>
      </w:r>
      <w:r w:rsidRPr="00CA5AC3">
        <w:rPr>
          <w:rFonts w:cs="Segoe UI"/>
          <w:szCs w:val="22"/>
        </w:rPr>
        <w:fldChar w:fldCharType="separate"/>
      </w:r>
      <w:r w:rsidR="00B67E52">
        <w:rPr>
          <w:rFonts w:cs="Segoe UI"/>
          <w:szCs w:val="22"/>
        </w:rPr>
        <w:t>6.1</w:t>
      </w:r>
      <w:r w:rsidRPr="00CA5AC3">
        <w:rPr>
          <w:rFonts w:cs="Segoe UI"/>
          <w:szCs w:val="22"/>
        </w:rPr>
        <w:fldChar w:fldCharType="end"/>
      </w:r>
      <w:r w:rsidRPr="00CA5AC3">
        <w:rPr>
          <w:rFonts w:cs="Segoe UI"/>
          <w:szCs w:val="22"/>
        </w:rPr>
        <w:t xml:space="preserve"> </w:t>
      </w:r>
      <w:r w:rsidRPr="00D97822">
        <w:rPr>
          <w:rFonts w:cs="Segoe UI"/>
          <w:szCs w:val="22"/>
        </w:rPr>
        <w:t xml:space="preserve">výzvy k podání nabídky </w:t>
      </w:r>
      <w:r>
        <w:rPr>
          <w:rFonts w:cs="Segoe UI"/>
          <w:szCs w:val="22"/>
        </w:rPr>
        <w:t xml:space="preserve">a </w:t>
      </w:r>
      <w:r w:rsidRPr="00CA5AC3">
        <w:rPr>
          <w:rFonts w:cs="Segoe UI"/>
          <w:szCs w:val="22"/>
        </w:rPr>
        <w:t>zadávací dokumentace,</w:t>
      </w:r>
    </w:p>
    <w:p w14:paraId="53E128A6" w14:textId="65CE2950" w:rsidR="00F3285D" w:rsidRDefault="00F3285D" w:rsidP="00F3285D">
      <w:pPr>
        <w:pStyle w:val="Odstavecseseznamem"/>
        <w:numPr>
          <w:ilvl w:val="0"/>
          <w:numId w:val="14"/>
        </w:numPr>
        <w:ind w:left="1418" w:hanging="425"/>
        <w:rPr>
          <w:rFonts w:cs="Segoe UI"/>
          <w:szCs w:val="22"/>
        </w:rPr>
      </w:pPr>
      <w:r w:rsidRPr="00CA5AC3">
        <w:rPr>
          <w:rFonts w:cs="Segoe UI"/>
          <w:szCs w:val="22"/>
        </w:rPr>
        <w:lastRenderedPageBreak/>
        <w:t xml:space="preserve">doklady prokazující splnění </w:t>
      </w:r>
      <w:r w:rsidRPr="00CA5AC3">
        <w:rPr>
          <w:rFonts w:cs="Segoe UI"/>
          <w:b/>
          <w:szCs w:val="22"/>
        </w:rPr>
        <w:t>profesní</w:t>
      </w:r>
      <w:r w:rsidRPr="00CA5AC3">
        <w:rPr>
          <w:rFonts w:cs="Segoe UI"/>
          <w:szCs w:val="22"/>
        </w:rPr>
        <w:t xml:space="preserve"> způsobilosti podle odst. </w:t>
      </w:r>
      <w:r w:rsidR="00FD2004">
        <w:rPr>
          <w:rFonts w:cs="Segoe UI"/>
          <w:szCs w:val="22"/>
        </w:rPr>
        <w:fldChar w:fldCharType="begin"/>
      </w:r>
      <w:r w:rsidR="00FD2004">
        <w:rPr>
          <w:rFonts w:cs="Segoe UI"/>
          <w:szCs w:val="22"/>
        </w:rPr>
        <w:instrText xml:space="preserve"> REF _Ref207614200 \r \h </w:instrText>
      </w:r>
      <w:r w:rsidR="00FD2004">
        <w:rPr>
          <w:rFonts w:cs="Segoe UI"/>
          <w:szCs w:val="22"/>
        </w:rPr>
      </w:r>
      <w:r w:rsidR="00FD2004">
        <w:rPr>
          <w:rFonts w:cs="Segoe UI"/>
          <w:szCs w:val="22"/>
        </w:rPr>
        <w:fldChar w:fldCharType="separate"/>
      </w:r>
      <w:r w:rsidR="00B67E52">
        <w:rPr>
          <w:rFonts w:cs="Segoe UI"/>
          <w:szCs w:val="22"/>
        </w:rPr>
        <w:t>6.2</w:t>
      </w:r>
      <w:r w:rsidR="00FD2004">
        <w:rPr>
          <w:rFonts w:cs="Segoe UI"/>
          <w:szCs w:val="22"/>
        </w:rPr>
        <w:fldChar w:fldCharType="end"/>
      </w:r>
      <w:r w:rsidRPr="00CA5AC3">
        <w:rPr>
          <w:rFonts w:cs="Segoe UI"/>
          <w:szCs w:val="22"/>
        </w:rPr>
        <w:t xml:space="preserve"> písm. a) </w:t>
      </w:r>
      <w:r w:rsidRPr="00D97822">
        <w:rPr>
          <w:rFonts w:cs="Segoe UI"/>
          <w:szCs w:val="22"/>
        </w:rPr>
        <w:t xml:space="preserve">výzvy k podání nabídky </w:t>
      </w:r>
      <w:r>
        <w:rPr>
          <w:rFonts w:cs="Segoe UI"/>
          <w:szCs w:val="22"/>
        </w:rPr>
        <w:t xml:space="preserve">a </w:t>
      </w:r>
      <w:r w:rsidRPr="00CA5AC3">
        <w:rPr>
          <w:rFonts w:cs="Segoe UI"/>
          <w:szCs w:val="22"/>
        </w:rPr>
        <w:t>zadávací dokumentace jinou osobou,</w:t>
      </w:r>
    </w:p>
    <w:p w14:paraId="762538E3" w14:textId="4ACC9DE2" w:rsidR="004E2FBB" w:rsidRPr="00826314" w:rsidRDefault="004E2FBB" w:rsidP="00B25588">
      <w:pPr>
        <w:pStyle w:val="Odstavecseseznamem"/>
        <w:numPr>
          <w:ilvl w:val="0"/>
          <w:numId w:val="14"/>
        </w:numPr>
        <w:ind w:left="1418" w:hanging="425"/>
        <w:rPr>
          <w:rFonts w:cs="Segoe UI"/>
          <w:szCs w:val="22"/>
        </w:rPr>
      </w:pPr>
      <w:r w:rsidRPr="00826314">
        <w:rPr>
          <w:rFonts w:cs="Segoe UI"/>
          <w:szCs w:val="22"/>
        </w:rPr>
        <w:t xml:space="preserve">doklady prokazující splnění </w:t>
      </w:r>
      <w:r w:rsidRPr="00826314">
        <w:rPr>
          <w:rFonts w:cs="Segoe UI"/>
          <w:b/>
          <w:szCs w:val="22"/>
        </w:rPr>
        <w:t>chybějící části</w:t>
      </w:r>
      <w:r w:rsidR="00931CEB" w:rsidRPr="00826314">
        <w:rPr>
          <w:rFonts w:cs="Segoe UI"/>
          <w:b/>
          <w:szCs w:val="22"/>
        </w:rPr>
        <w:t xml:space="preserve"> </w:t>
      </w:r>
      <w:r w:rsidR="00F3285D">
        <w:rPr>
          <w:rFonts w:cs="Segoe UI"/>
          <w:b/>
          <w:szCs w:val="22"/>
        </w:rPr>
        <w:t xml:space="preserve">způsobilosti nebo </w:t>
      </w:r>
      <w:r w:rsidR="00931CEB" w:rsidRPr="00826314">
        <w:rPr>
          <w:rFonts w:cs="Segoe UI"/>
          <w:b/>
          <w:szCs w:val="22"/>
        </w:rPr>
        <w:t>technické</w:t>
      </w:r>
      <w:r w:rsidRPr="00826314">
        <w:rPr>
          <w:rFonts w:cs="Segoe UI"/>
          <w:b/>
          <w:szCs w:val="22"/>
        </w:rPr>
        <w:t xml:space="preserve"> kvalifikace</w:t>
      </w:r>
      <w:r w:rsidRPr="00826314">
        <w:rPr>
          <w:rFonts w:cs="Segoe UI"/>
          <w:szCs w:val="22"/>
        </w:rPr>
        <w:t xml:space="preserve"> prostřednictvím jiné osoby</w:t>
      </w:r>
      <w:r w:rsidR="00A4735B" w:rsidRPr="00826314">
        <w:rPr>
          <w:rFonts w:cs="Segoe UI"/>
          <w:szCs w:val="22"/>
        </w:rPr>
        <w:t>,</w:t>
      </w:r>
      <w:r w:rsidRPr="00826314">
        <w:rPr>
          <w:rFonts w:cs="Segoe UI"/>
          <w:szCs w:val="22"/>
        </w:rPr>
        <w:t xml:space="preserve"> a</w:t>
      </w:r>
    </w:p>
    <w:p w14:paraId="0D044CC9" w14:textId="619FEA99" w:rsidR="004E2FBB" w:rsidRPr="00826314" w:rsidRDefault="008A2673" w:rsidP="00B25588">
      <w:pPr>
        <w:pStyle w:val="Odstavecseseznamem"/>
        <w:numPr>
          <w:ilvl w:val="0"/>
          <w:numId w:val="14"/>
        </w:numPr>
        <w:ind w:left="1418" w:hanging="425"/>
        <w:rPr>
          <w:rFonts w:cs="Segoe UI"/>
          <w:szCs w:val="22"/>
        </w:rPr>
      </w:pPr>
      <w:bookmarkStart w:id="44" w:name="_Hlk139990063"/>
      <w:r w:rsidRPr="00826314">
        <w:rPr>
          <w:rFonts w:cs="Segoe UI"/>
          <w:b/>
          <w:bCs/>
          <w:szCs w:val="22"/>
        </w:rPr>
        <w:t xml:space="preserve">smlouvu </w:t>
      </w:r>
      <w:r w:rsidRPr="00826314">
        <w:rPr>
          <w:rFonts w:cs="Segoe UI"/>
          <w:szCs w:val="22"/>
        </w:rPr>
        <w:t xml:space="preserve">nebo jinou osobou </w:t>
      </w:r>
      <w:r w:rsidRPr="00826314">
        <w:rPr>
          <w:rFonts w:cs="Segoe UI"/>
          <w:b/>
          <w:bCs/>
          <w:szCs w:val="22"/>
        </w:rPr>
        <w:t>podepsané potvrzení</w:t>
      </w:r>
      <w:r w:rsidRPr="00826314">
        <w:rPr>
          <w:rFonts w:cs="Segoe UI"/>
          <w:szCs w:val="22"/>
        </w:rPr>
        <w:t xml:space="preserve"> o existenci smlouvy, přičemž obsahem</w:t>
      </w:r>
      <w:bookmarkEnd w:id="44"/>
      <w:r w:rsidRPr="00826314">
        <w:rPr>
          <w:rFonts w:cs="Segoe UI"/>
          <w:szCs w:val="22"/>
        </w:rPr>
        <w:t xml:space="preserve">  </w:t>
      </w:r>
      <w:bookmarkStart w:id="45" w:name="_Hlk139990077"/>
      <w:r w:rsidRPr="00826314">
        <w:rPr>
          <w:rFonts w:cs="Segoe UI"/>
          <w:szCs w:val="22"/>
        </w:rPr>
        <w:t>smlouvy je písemný závazek jiné osoby</w:t>
      </w:r>
      <w:bookmarkEnd w:id="45"/>
      <w:r w:rsidRPr="00826314">
        <w:rPr>
          <w:rFonts w:cs="Segoe UI"/>
          <w:szCs w:val="22"/>
        </w:rPr>
        <w:t xml:space="preserve"> k poskytnutí </w:t>
      </w:r>
      <w:r w:rsidRPr="00826314">
        <w:rPr>
          <w:rFonts w:cs="Segoe UI"/>
          <w:b/>
          <w:szCs w:val="22"/>
        </w:rPr>
        <w:t xml:space="preserve">konkrétního </w:t>
      </w:r>
      <w:r w:rsidRPr="00826314">
        <w:rPr>
          <w:rFonts w:cs="Segoe UI"/>
          <w:szCs w:val="22"/>
        </w:rPr>
        <w:t>plnění určeného k plnění veřejné zakázky nebo k poskytnutí věcí nebo práv, s nimiž bude dodavatel oprávněn disponovat v rámci plnění veřejné zakázky</w:t>
      </w:r>
      <w:r w:rsidR="004E2FBB" w:rsidRPr="00826314">
        <w:rPr>
          <w:rFonts w:cs="Segoe UI"/>
          <w:szCs w:val="22"/>
        </w:rPr>
        <w:t xml:space="preserve">, a to alespoň v </w:t>
      </w:r>
      <w:r w:rsidR="004E2FBB" w:rsidRPr="00826314">
        <w:rPr>
          <w:rFonts w:cs="Segoe UI"/>
          <w:b/>
          <w:szCs w:val="22"/>
        </w:rPr>
        <w:t>rozsahu</w:t>
      </w:r>
      <w:r w:rsidR="004E2FBB" w:rsidRPr="00826314">
        <w:rPr>
          <w:rFonts w:cs="Segoe UI"/>
          <w:szCs w:val="22"/>
        </w:rPr>
        <w:t>, v jakém jiná osoba prokázala kvalifikaci za dodavatele</w:t>
      </w:r>
      <w:r w:rsidRPr="00826314">
        <w:rPr>
          <w:rFonts w:cs="Segoe UI"/>
          <w:szCs w:val="22"/>
        </w:rPr>
        <w:t xml:space="preserve">; je-li jinou osobou prokázána kvalifikace podle odst. </w:t>
      </w:r>
      <w:r w:rsidR="00931CEB" w:rsidRPr="00826314">
        <w:rPr>
          <w:rFonts w:cs="Segoe UI"/>
          <w:szCs w:val="22"/>
        </w:rPr>
        <w:fldChar w:fldCharType="begin"/>
      </w:r>
      <w:r w:rsidR="00931CEB" w:rsidRPr="00826314">
        <w:rPr>
          <w:rFonts w:cs="Segoe UI"/>
          <w:szCs w:val="22"/>
        </w:rPr>
        <w:instrText xml:space="preserve"> REF _Ref207279669 \r \h </w:instrText>
      </w:r>
      <w:r w:rsidR="00826314">
        <w:rPr>
          <w:rFonts w:cs="Segoe UI"/>
          <w:szCs w:val="22"/>
        </w:rPr>
        <w:instrText xml:space="preserve"> \* MERGEFORMAT </w:instrText>
      </w:r>
      <w:r w:rsidR="00931CEB" w:rsidRPr="00826314">
        <w:rPr>
          <w:rFonts w:cs="Segoe UI"/>
          <w:szCs w:val="22"/>
        </w:rPr>
      </w:r>
      <w:r w:rsidR="00931CEB" w:rsidRPr="00826314">
        <w:rPr>
          <w:rFonts w:cs="Segoe UI"/>
          <w:szCs w:val="22"/>
        </w:rPr>
        <w:fldChar w:fldCharType="separate"/>
      </w:r>
      <w:r w:rsidR="00B67E52">
        <w:rPr>
          <w:rFonts w:cs="Segoe UI"/>
          <w:szCs w:val="22"/>
        </w:rPr>
        <w:t>6.3</w:t>
      </w:r>
      <w:r w:rsidR="00931CEB" w:rsidRPr="00826314">
        <w:rPr>
          <w:rFonts w:cs="Segoe UI"/>
          <w:szCs w:val="22"/>
        </w:rPr>
        <w:fldChar w:fldCharType="end"/>
      </w:r>
      <w:r w:rsidR="00931CEB" w:rsidRPr="00826314">
        <w:rPr>
          <w:rFonts w:cs="Segoe UI"/>
          <w:szCs w:val="22"/>
        </w:rPr>
        <w:t xml:space="preserve"> </w:t>
      </w:r>
      <w:r w:rsidRPr="00826314">
        <w:rPr>
          <w:rFonts w:cs="Segoe UI"/>
          <w:szCs w:val="22"/>
        </w:rPr>
        <w:t xml:space="preserve">písm. a) </w:t>
      </w:r>
      <w:r w:rsidR="00F3285D">
        <w:rPr>
          <w:rFonts w:cs="Segoe UI"/>
          <w:szCs w:val="22"/>
        </w:rPr>
        <w:t xml:space="preserve">nebo b) </w:t>
      </w:r>
      <w:r w:rsidR="00931CEB" w:rsidRPr="00826314">
        <w:rPr>
          <w:rFonts w:cs="Segoe UI"/>
          <w:szCs w:val="22"/>
        </w:rPr>
        <w:t>této výzvy</w:t>
      </w:r>
      <w:r w:rsidR="00F3285D">
        <w:rPr>
          <w:rFonts w:cs="Segoe UI"/>
          <w:szCs w:val="22"/>
        </w:rPr>
        <w:t xml:space="preserve"> k podání nabídek a zadávací dokumentace</w:t>
      </w:r>
      <w:r w:rsidRPr="00826314">
        <w:rPr>
          <w:rFonts w:cs="Segoe UI"/>
          <w:szCs w:val="22"/>
        </w:rPr>
        <w:t xml:space="preserve">, musí ze smlouvy vyplývat závazek této jiné osoby realizovat </w:t>
      </w:r>
      <w:r w:rsidR="00F51AE1" w:rsidRPr="00826314">
        <w:rPr>
          <w:rFonts w:cs="Segoe UI"/>
          <w:szCs w:val="22"/>
        </w:rPr>
        <w:t>dodávky</w:t>
      </w:r>
      <w:r w:rsidRPr="00826314">
        <w:rPr>
          <w:rFonts w:cs="Segoe UI"/>
          <w:szCs w:val="22"/>
        </w:rPr>
        <w:t xml:space="preserve">, ke kterým se prokazované kritérium kvalifikace vztahuje. </w:t>
      </w:r>
      <w:r w:rsidR="00931CEB" w:rsidRPr="00826314">
        <w:rPr>
          <w:rFonts w:cs="Segoe UI"/>
          <w:szCs w:val="22"/>
        </w:rPr>
        <w:t xml:space="preserve">Má se za to, že požadavek na technickou kvalifikaci je splněn, je-li obsahem písemného závazku jiné osoby společná a nerozdílná odpovědnost účastníka a osob, jejichž prostřednictvím účastník prokazuje část kvalifikace, při plnění této veřejné zakázky. </w:t>
      </w:r>
    </w:p>
    <w:p w14:paraId="79027948" w14:textId="77777777" w:rsidR="004E2FBB" w:rsidRPr="00826314" w:rsidRDefault="004E2FBB" w:rsidP="0021039D">
      <w:pPr>
        <w:pStyle w:val="Nadpis2"/>
        <w:rPr>
          <w:rFonts w:cs="Segoe UI"/>
        </w:rPr>
      </w:pPr>
      <w:r w:rsidRPr="00826314">
        <w:rPr>
          <w:rFonts w:cs="Segoe UI"/>
        </w:rPr>
        <w:t>Společné prokazování kvalifikace</w:t>
      </w:r>
    </w:p>
    <w:p w14:paraId="6EF3BD2F" w14:textId="59359E40" w:rsidR="004E2FBB" w:rsidRPr="00826314" w:rsidRDefault="00F3285D" w:rsidP="0021039D">
      <w:pPr>
        <w:rPr>
          <w:rFonts w:cs="Segoe UI"/>
        </w:rPr>
      </w:pPr>
      <w:r w:rsidRPr="00CA5AC3">
        <w:rPr>
          <w:rFonts w:cs="Segoe UI"/>
          <w:szCs w:val="22"/>
        </w:rPr>
        <w:t xml:space="preserve">V případě společné účasti více dodavatelů prokazuje základní způsobilost (odst. </w:t>
      </w:r>
      <w:r w:rsidRPr="00CA5AC3">
        <w:rPr>
          <w:rFonts w:cs="Segoe UI"/>
          <w:szCs w:val="22"/>
        </w:rPr>
        <w:fldChar w:fldCharType="begin"/>
      </w:r>
      <w:r w:rsidRPr="00CA5AC3">
        <w:rPr>
          <w:rFonts w:cs="Segoe UI"/>
          <w:szCs w:val="22"/>
        </w:rPr>
        <w:instrText xml:space="preserve"> REF _Ref519076842 \r \h  \* MERGEFORMAT </w:instrText>
      </w:r>
      <w:r w:rsidRPr="00CA5AC3">
        <w:rPr>
          <w:rFonts w:cs="Segoe UI"/>
          <w:szCs w:val="22"/>
        </w:rPr>
      </w:r>
      <w:r w:rsidRPr="00CA5AC3">
        <w:rPr>
          <w:rFonts w:cs="Segoe UI"/>
          <w:szCs w:val="22"/>
        </w:rPr>
        <w:fldChar w:fldCharType="separate"/>
      </w:r>
      <w:r w:rsidR="00B67E52">
        <w:rPr>
          <w:rFonts w:cs="Segoe UI"/>
          <w:szCs w:val="22"/>
        </w:rPr>
        <w:t>6.1</w:t>
      </w:r>
      <w:r w:rsidRPr="00CA5AC3">
        <w:rPr>
          <w:rFonts w:cs="Segoe UI"/>
          <w:szCs w:val="22"/>
        </w:rPr>
        <w:fldChar w:fldCharType="end"/>
      </w:r>
      <w:r w:rsidRPr="00CA5AC3">
        <w:rPr>
          <w:rFonts w:cs="Segoe UI"/>
          <w:szCs w:val="22"/>
        </w:rPr>
        <w:t xml:space="preserve"> </w:t>
      </w:r>
      <w:r w:rsidRPr="00D97822">
        <w:rPr>
          <w:rFonts w:cs="Segoe UI"/>
          <w:szCs w:val="22"/>
        </w:rPr>
        <w:t xml:space="preserve">výzvy k podání nabídky </w:t>
      </w:r>
      <w:r>
        <w:rPr>
          <w:rFonts w:cs="Segoe UI"/>
          <w:szCs w:val="22"/>
        </w:rPr>
        <w:t xml:space="preserve">a </w:t>
      </w:r>
      <w:r w:rsidRPr="00CA5AC3">
        <w:rPr>
          <w:rFonts w:cs="Segoe UI"/>
          <w:szCs w:val="22"/>
        </w:rPr>
        <w:t xml:space="preserve">zadávací dokumentace) a profesní způsobilost (odst. </w:t>
      </w:r>
      <w:r w:rsidR="00FD2004">
        <w:rPr>
          <w:rFonts w:cs="Segoe UI"/>
          <w:szCs w:val="22"/>
        </w:rPr>
        <w:fldChar w:fldCharType="begin"/>
      </w:r>
      <w:r w:rsidR="00FD2004">
        <w:rPr>
          <w:rFonts w:cs="Segoe UI"/>
          <w:szCs w:val="22"/>
        </w:rPr>
        <w:instrText xml:space="preserve"> REF _Ref207614200 \r \h </w:instrText>
      </w:r>
      <w:r w:rsidR="00FD2004">
        <w:rPr>
          <w:rFonts w:cs="Segoe UI"/>
          <w:szCs w:val="22"/>
        </w:rPr>
      </w:r>
      <w:r w:rsidR="00FD2004">
        <w:rPr>
          <w:rFonts w:cs="Segoe UI"/>
          <w:szCs w:val="22"/>
        </w:rPr>
        <w:fldChar w:fldCharType="separate"/>
      </w:r>
      <w:r w:rsidR="00B67E52">
        <w:rPr>
          <w:rFonts w:cs="Segoe UI"/>
          <w:szCs w:val="22"/>
        </w:rPr>
        <w:t>6.2</w:t>
      </w:r>
      <w:r w:rsidR="00FD2004">
        <w:rPr>
          <w:rFonts w:cs="Segoe UI"/>
          <w:szCs w:val="22"/>
        </w:rPr>
        <w:fldChar w:fldCharType="end"/>
      </w:r>
      <w:r w:rsidRPr="00CA5AC3">
        <w:rPr>
          <w:rFonts w:cs="Segoe UI"/>
          <w:szCs w:val="22"/>
        </w:rPr>
        <w:t xml:space="preserve"> písm. a) </w:t>
      </w:r>
      <w:r w:rsidRPr="00D97822">
        <w:rPr>
          <w:rFonts w:cs="Segoe UI"/>
          <w:szCs w:val="22"/>
        </w:rPr>
        <w:t xml:space="preserve">výzvy k podání nabídky </w:t>
      </w:r>
      <w:r>
        <w:rPr>
          <w:rFonts w:cs="Segoe UI"/>
          <w:szCs w:val="22"/>
        </w:rPr>
        <w:t xml:space="preserve">a </w:t>
      </w:r>
      <w:r w:rsidRPr="00CA5AC3">
        <w:rPr>
          <w:rFonts w:cs="Segoe UI"/>
          <w:szCs w:val="22"/>
        </w:rPr>
        <w:t>zadávací dokumentace) každý z těchto dodavatelů samostatně v plném rozsahu.</w:t>
      </w:r>
    </w:p>
    <w:p w14:paraId="17ADA1FF" w14:textId="77777777" w:rsidR="004E2FBB" w:rsidRPr="00826314" w:rsidRDefault="009A43F2" w:rsidP="0021039D">
      <w:pPr>
        <w:rPr>
          <w:rFonts w:cs="Segoe UI"/>
        </w:rPr>
      </w:pPr>
      <w:r w:rsidRPr="00826314">
        <w:rPr>
          <w:rFonts w:cs="Segoe UI"/>
        </w:rPr>
        <w:t xml:space="preserve">Společné prokazování kvalifikace </w:t>
      </w:r>
      <w:r w:rsidR="004E2FBB" w:rsidRPr="00826314">
        <w:rPr>
          <w:rFonts w:cs="Segoe UI"/>
        </w:rPr>
        <w:t>musí dále splňovat následující předpoklady:</w:t>
      </w:r>
    </w:p>
    <w:p w14:paraId="7B2C7918" w14:textId="77777777" w:rsidR="009A43F2" w:rsidRPr="00826314" w:rsidRDefault="004E2FBB" w:rsidP="00B25588">
      <w:pPr>
        <w:pStyle w:val="Odstavecseseznamem"/>
        <w:numPr>
          <w:ilvl w:val="0"/>
          <w:numId w:val="15"/>
        </w:numPr>
        <w:ind w:left="1418" w:hanging="425"/>
        <w:rPr>
          <w:rFonts w:cs="Segoe UI"/>
        </w:rPr>
      </w:pPr>
      <w:r w:rsidRPr="00826314">
        <w:rPr>
          <w:rFonts w:cs="Segoe UI"/>
        </w:rPr>
        <w:t xml:space="preserve">Jeden z dodavatelů bude </w:t>
      </w:r>
      <w:r w:rsidR="009A43F2" w:rsidRPr="00826314">
        <w:rPr>
          <w:rFonts w:cs="Segoe UI"/>
        </w:rPr>
        <w:t xml:space="preserve">výslovně identifikován </w:t>
      </w:r>
      <w:r w:rsidRPr="00826314">
        <w:rPr>
          <w:rFonts w:cs="Segoe UI"/>
        </w:rPr>
        <w:t xml:space="preserve">jako vedoucí účastník </w:t>
      </w:r>
      <w:r w:rsidR="009A43F2" w:rsidRPr="00826314">
        <w:rPr>
          <w:rFonts w:cs="Segoe UI"/>
        </w:rPr>
        <w:t>určený pro komunikaci se zadavatelem v rámci zadávacího řízení;</w:t>
      </w:r>
    </w:p>
    <w:p w14:paraId="742E762A" w14:textId="049FD572" w:rsidR="004E2FBB" w:rsidRPr="00826314" w:rsidRDefault="009A43F2" w:rsidP="00B25588">
      <w:pPr>
        <w:pStyle w:val="Odstavecseseznamem"/>
        <w:numPr>
          <w:ilvl w:val="0"/>
          <w:numId w:val="15"/>
        </w:numPr>
        <w:ind w:left="1418" w:hanging="425"/>
        <w:rPr>
          <w:rFonts w:cs="Segoe UI"/>
        </w:rPr>
      </w:pPr>
      <w:r w:rsidRPr="00826314">
        <w:rPr>
          <w:rFonts w:cs="Segoe UI"/>
        </w:rPr>
        <w:t>Součástí dokladů prokazujících splnění kvalifikace musí být i doklad</w:t>
      </w:r>
      <w:r w:rsidR="0040013B" w:rsidRPr="00826314">
        <w:rPr>
          <w:rFonts w:cs="Segoe UI"/>
        </w:rPr>
        <w:t xml:space="preserve"> (např.</w:t>
      </w:r>
      <w:r w:rsidR="00F375D0" w:rsidRPr="00826314">
        <w:rPr>
          <w:rFonts w:cs="Segoe UI"/>
        </w:rPr>
        <w:t> </w:t>
      </w:r>
      <w:r w:rsidR="0040013B" w:rsidRPr="00826314">
        <w:rPr>
          <w:rFonts w:cs="Segoe UI"/>
        </w:rPr>
        <w:t>sml</w:t>
      </w:r>
      <w:r w:rsidR="00E00072" w:rsidRPr="00826314">
        <w:rPr>
          <w:rFonts w:cs="Segoe UI"/>
        </w:rPr>
        <w:t>o</w:t>
      </w:r>
      <w:r w:rsidR="0040013B" w:rsidRPr="00826314">
        <w:rPr>
          <w:rFonts w:cs="Segoe UI"/>
        </w:rPr>
        <w:t>uva)</w:t>
      </w:r>
      <w:r w:rsidRPr="00826314">
        <w:rPr>
          <w:rFonts w:cs="Segoe UI"/>
        </w:rPr>
        <w:t>, z něhož bude zřejmý závazek všech dodavatelů nést společnou a nerozdílnou odpovědnost za plnění veřejné zakázky.</w:t>
      </w:r>
      <w:r w:rsidRPr="00826314" w:rsidDel="009A43F2">
        <w:rPr>
          <w:rFonts w:cs="Segoe UI"/>
        </w:rPr>
        <w:t xml:space="preserve"> </w:t>
      </w:r>
    </w:p>
    <w:p w14:paraId="3578318E" w14:textId="77777777" w:rsidR="004E2FBB" w:rsidRPr="00826314" w:rsidRDefault="004E2FBB" w:rsidP="0021039D">
      <w:pPr>
        <w:pStyle w:val="Nadpis2"/>
        <w:rPr>
          <w:rFonts w:cs="Segoe UI"/>
        </w:rPr>
      </w:pPr>
      <w:r w:rsidRPr="00826314">
        <w:rPr>
          <w:rFonts w:cs="Segoe UI"/>
        </w:rPr>
        <w:t>Důsledek nesplnění kvalifikace</w:t>
      </w:r>
    </w:p>
    <w:p w14:paraId="5F11D7A5" w14:textId="61EC3577" w:rsidR="00E71825" w:rsidRPr="00826314" w:rsidRDefault="00F3285D" w:rsidP="0021039D">
      <w:pPr>
        <w:rPr>
          <w:rFonts w:cs="Segoe UI"/>
        </w:rPr>
      </w:pPr>
      <w:r w:rsidRPr="00CA5AC3">
        <w:rPr>
          <w:rFonts w:cs="Segoe UI"/>
          <w:szCs w:val="22"/>
        </w:rPr>
        <w:t xml:space="preserve">Účastník, který neprokáže splnění kvalifikace v rozsahu požadovaném </w:t>
      </w:r>
      <w:r>
        <w:rPr>
          <w:rFonts w:cs="Segoe UI"/>
          <w:szCs w:val="22"/>
        </w:rPr>
        <w:t>ve výzvě k podání nabídek a</w:t>
      </w:r>
      <w:r w:rsidRPr="00CA5AC3">
        <w:rPr>
          <w:rFonts w:cs="Segoe UI"/>
          <w:szCs w:val="22"/>
        </w:rPr>
        <w:t xml:space="preserve"> zadávací dokumentací, může být zadavatelem z účasti v</w:t>
      </w:r>
      <w:r>
        <w:rPr>
          <w:rFonts w:cs="Segoe UI"/>
          <w:szCs w:val="22"/>
        </w:rPr>
        <w:t>e výběrovém</w:t>
      </w:r>
      <w:r w:rsidRPr="00CA5AC3">
        <w:rPr>
          <w:rFonts w:cs="Segoe UI"/>
          <w:szCs w:val="22"/>
        </w:rPr>
        <w:t xml:space="preserve"> řízení vyloučen. Pokud se jedná o vybraného dodavatele, tento musí být z těchto důvodů z </w:t>
      </w:r>
      <w:r>
        <w:rPr>
          <w:rFonts w:cs="Segoe UI"/>
          <w:szCs w:val="22"/>
        </w:rPr>
        <w:t>výběrového</w:t>
      </w:r>
      <w:r w:rsidRPr="00CA5AC3">
        <w:rPr>
          <w:rFonts w:cs="Segoe UI"/>
          <w:szCs w:val="22"/>
        </w:rPr>
        <w:t xml:space="preserve"> řízení vyloučen</w:t>
      </w:r>
      <w:r>
        <w:rPr>
          <w:rFonts w:cs="Segoe UI"/>
          <w:szCs w:val="22"/>
        </w:rPr>
        <w:t>.</w:t>
      </w:r>
    </w:p>
    <w:p w14:paraId="386AD676" w14:textId="7E9DFBCF" w:rsidR="00DF2517" w:rsidRDefault="00DF2517" w:rsidP="00DF2517">
      <w:pPr>
        <w:pStyle w:val="Nadpis2"/>
        <w:rPr>
          <w:rFonts w:cs="Segoe UI"/>
          <w:szCs w:val="22"/>
        </w:rPr>
      </w:pPr>
      <w:bookmarkStart w:id="46" w:name="_Toc457831221"/>
      <w:bookmarkStart w:id="47" w:name="_Ref519077335"/>
      <w:bookmarkStart w:id="48" w:name="_Ref519079168"/>
      <w:bookmarkStart w:id="49" w:name="_Toc201220831"/>
      <w:bookmarkStart w:id="50" w:name="_Ref207283545"/>
      <w:r w:rsidRPr="00CA5AC3">
        <w:rPr>
          <w:rFonts w:cs="Segoe UI"/>
          <w:szCs w:val="22"/>
        </w:rPr>
        <w:lastRenderedPageBreak/>
        <w:t>Činnosti vyhrazené výlučně účastníkovi</w:t>
      </w:r>
    </w:p>
    <w:p w14:paraId="136FF0C4" w14:textId="613C4989" w:rsidR="00DF2517" w:rsidRDefault="00DF2517" w:rsidP="00DF2517">
      <w:pPr>
        <w:rPr>
          <w:rFonts w:cs="Segoe UI"/>
          <w:szCs w:val="22"/>
        </w:rPr>
      </w:pPr>
      <w:r w:rsidRPr="006B76AD">
        <w:rPr>
          <w:rFonts w:cs="Segoe UI"/>
          <w:szCs w:val="22"/>
        </w:rPr>
        <w:t>Účastník je oprávněn zajišťovat plnění předmětu veřejné zakázky prostřednictvím poddodavatele.</w:t>
      </w:r>
    </w:p>
    <w:p w14:paraId="5A381A95" w14:textId="22E1BD11" w:rsidR="00DF2517" w:rsidRPr="00DF2517" w:rsidRDefault="00DF2517" w:rsidP="00113A03">
      <w:r w:rsidRPr="00826314">
        <w:rPr>
          <w:rFonts w:cs="Segoe UI"/>
          <w:szCs w:val="22"/>
        </w:rPr>
        <w:t xml:space="preserve">Účastník je povinen uvést své poddodavatele ve vzoru seznamu poddodavatelů, který tvoří přílohu č. </w:t>
      </w:r>
      <w:r>
        <w:rPr>
          <w:rFonts w:cs="Segoe UI"/>
          <w:szCs w:val="22"/>
        </w:rPr>
        <w:t>4</w:t>
      </w:r>
      <w:r w:rsidRPr="00826314">
        <w:rPr>
          <w:rFonts w:cs="Segoe UI"/>
          <w:szCs w:val="22"/>
        </w:rPr>
        <w:t xml:space="preserve"> této výzvy. Nemá-li účastník žádné poddodavatele, učiní součástí své nabídky </w:t>
      </w:r>
      <w:r>
        <w:rPr>
          <w:rFonts w:cs="Segoe UI"/>
          <w:szCs w:val="22"/>
          <w:u w:val="single"/>
        </w:rPr>
        <w:t>seznam poddodavatelů, ve kterém bude uvedena informace, že žádné poddodavatele pro realizaci nevyužije</w:t>
      </w:r>
      <w:r w:rsidRPr="00826314">
        <w:rPr>
          <w:rFonts w:cs="Segoe UI"/>
          <w:szCs w:val="22"/>
        </w:rPr>
        <w:t>.</w:t>
      </w:r>
    </w:p>
    <w:p w14:paraId="3AB02549" w14:textId="1F843F96" w:rsidR="00DF2517" w:rsidRDefault="00DF2517" w:rsidP="0021039D">
      <w:pPr>
        <w:pStyle w:val="Nadpis1"/>
        <w:rPr>
          <w:rFonts w:cs="Segoe UI"/>
        </w:rPr>
      </w:pPr>
      <w:r w:rsidRPr="00DF2517">
        <w:rPr>
          <w:rFonts w:cs="Segoe UI"/>
        </w:rPr>
        <w:t>OBCHODNÍ PODMÍNKY</w:t>
      </w:r>
    </w:p>
    <w:p w14:paraId="5F718EAE" w14:textId="77777777" w:rsidR="00DF2517" w:rsidRPr="00826314" w:rsidRDefault="00DF2517" w:rsidP="00DF2517">
      <w:pPr>
        <w:rPr>
          <w:rFonts w:cs="Segoe UI"/>
        </w:rPr>
      </w:pPr>
      <w:r w:rsidRPr="00826314">
        <w:rPr>
          <w:rFonts w:cs="Segoe UI"/>
        </w:rPr>
        <w:t xml:space="preserve">Obchodní podmínky jsou blíže stanoveny </w:t>
      </w:r>
      <w:r>
        <w:rPr>
          <w:rFonts w:cs="Segoe UI"/>
        </w:rPr>
        <w:t xml:space="preserve">závazným </w:t>
      </w:r>
      <w:r w:rsidRPr="00826314">
        <w:rPr>
          <w:rFonts w:cs="Segoe UI"/>
        </w:rPr>
        <w:t xml:space="preserve">návrhem smlouvy o dílo, která </w:t>
      </w:r>
      <w:r>
        <w:rPr>
          <w:rFonts w:cs="Segoe UI"/>
        </w:rPr>
        <w:t>tvoří</w:t>
      </w:r>
      <w:r w:rsidRPr="00826314">
        <w:rPr>
          <w:rFonts w:cs="Segoe UI"/>
        </w:rPr>
        <w:t xml:space="preserve"> přílohu</w:t>
      </w:r>
      <w:r>
        <w:rPr>
          <w:rFonts w:cs="Segoe UI"/>
        </w:rPr>
        <w:t> </w:t>
      </w:r>
      <w:r w:rsidRPr="00826314">
        <w:rPr>
          <w:rFonts w:cs="Segoe UI"/>
        </w:rPr>
        <w:t>č. 1 této výzvy.</w:t>
      </w:r>
      <w:r>
        <w:rPr>
          <w:rFonts w:cs="Segoe UI"/>
        </w:rPr>
        <w:t xml:space="preserve"> </w:t>
      </w:r>
      <w:r w:rsidRPr="00826314">
        <w:rPr>
          <w:rFonts w:cs="Segoe UI"/>
        </w:rPr>
        <w:t xml:space="preserve">Účastník není oprávněn činit jakékoliv změny či doplnění s výjimkou údajů, které jsou výslovně označeny k doplnění ze strany účastníka. </w:t>
      </w:r>
    </w:p>
    <w:p w14:paraId="3BA25E3E" w14:textId="227B7FFB" w:rsidR="00DF2517" w:rsidRPr="00DF2517" w:rsidRDefault="00DF2517" w:rsidP="00113A03">
      <w:r w:rsidRPr="00826314">
        <w:rPr>
          <w:rFonts w:cs="Segoe UI"/>
          <w:szCs w:val="22"/>
        </w:rPr>
        <w:t>Účastník zadávacího řízení musí návrh smlouvy učinit součástí nabídky s doplněními v označených místech, avšak návrh nemusí být podepsán.</w:t>
      </w:r>
    </w:p>
    <w:p w14:paraId="4DB4485B" w14:textId="049A9E1B" w:rsidR="003F4540" w:rsidRPr="00826314" w:rsidRDefault="00261955" w:rsidP="0021039D">
      <w:pPr>
        <w:pStyle w:val="Nadpis1"/>
        <w:rPr>
          <w:rFonts w:cs="Segoe UI"/>
        </w:rPr>
      </w:pPr>
      <w:bookmarkStart w:id="51" w:name="_Ref207611869"/>
      <w:r w:rsidRPr="00826314">
        <w:rPr>
          <w:rFonts w:cs="Segoe UI"/>
        </w:rPr>
        <w:t>POŽADAVKY NA ZPŮSOB ZPRACOVÁNÍ NABÍDKOVÉ CENY</w:t>
      </w:r>
      <w:bookmarkEnd w:id="46"/>
      <w:bookmarkEnd w:id="47"/>
      <w:bookmarkEnd w:id="48"/>
      <w:bookmarkEnd w:id="49"/>
      <w:bookmarkEnd w:id="50"/>
      <w:bookmarkEnd w:id="51"/>
    </w:p>
    <w:p w14:paraId="188905D1" w14:textId="236B562C" w:rsidR="000D62FE" w:rsidRPr="00826314" w:rsidRDefault="00E61DAF" w:rsidP="000D62FE">
      <w:pPr>
        <w:rPr>
          <w:rFonts w:cs="Segoe UI"/>
        </w:rPr>
      </w:pPr>
      <w:r w:rsidRPr="00826314">
        <w:rPr>
          <w:rFonts w:cs="Segoe UI"/>
          <w:szCs w:val="22"/>
        </w:rPr>
        <w:t xml:space="preserve">V nabídce musí být </w:t>
      </w:r>
      <w:r w:rsidR="00212802">
        <w:rPr>
          <w:rFonts w:cs="Segoe UI"/>
          <w:szCs w:val="22"/>
        </w:rPr>
        <w:t xml:space="preserve">nabídková cena </w:t>
      </w:r>
      <w:r w:rsidRPr="00826314">
        <w:rPr>
          <w:rFonts w:cs="Segoe UI"/>
          <w:szCs w:val="22"/>
        </w:rPr>
        <w:t xml:space="preserve">uvedena </w:t>
      </w:r>
      <w:r w:rsidR="00212802">
        <w:rPr>
          <w:rFonts w:cs="Segoe UI"/>
          <w:szCs w:val="22"/>
        </w:rPr>
        <w:t>v souladu s přílohou č. 5 výzvy k podání nabídek a zadávací dokumentace.</w:t>
      </w:r>
    </w:p>
    <w:p w14:paraId="4E11ED88" w14:textId="77777777" w:rsidR="00F3285D" w:rsidRDefault="00261955" w:rsidP="00E61DAF">
      <w:pPr>
        <w:pStyle w:val="Nadpis1"/>
        <w:rPr>
          <w:rFonts w:cs="Segoe UI"/>
        </w:rPr>
      </w:pPr>
      <w:bookmarkStart w:id="52" w:name="_Ref519077416"/>
      <w:bookmarkStart w:id="53" w:name="_Toc201220832"/>
      <w:r w:rsidRPr="00826314">
        <w:rPr>
          <w:rFonts w:cs="Segoe UI"/>
        </w:rPr>
        <w:t>HODNOCENÍ NABÍDEK</w:t>
      </w:r>
      <w:bookmarkEnd w:id="52"/>
      <w:bookmarkEnd w:id="53"/>
    </w:p>
    <w:p w14:paraId="1B122D49" w14:textId="5EBE856F" w:rsidR="00E61DAF" w:rsidRPr="00F3285D" w:rsidRDefault="00E61DAF" w:rsidP="00F3285D">
      <w:pPr>
        <w:pStyle w:val="Nadpis2"/>
      </w:pPr>
      <w:r w:rsidRPr="00F3285D">
        <w:t xml:space="preserve">Kritérium hodnocení: </w:t>
      </w:r>
    </w:p>
    <w:p w14:paraId="7B67F08A" w14:textId="77777777" w:rsidR="00590F8A" w:rsidRPr="00826314" w:rsidRDefault="00E61DAF" w:rsidP="00590F8A">
      <w:pPr>
        <w:spacing w:before="120" w:after="120"/>
        <w:rPr>
          <w:rFonts w:cs="Segoe UI"/>
          <w:szCs w:val="22"/>
        </w:rPr>
      </w:pPr>
      <w:r w:rsidRPr="00826314">
        <w:rPr>
          <w:rFonts w:cs="Segoe UI"/>
        </w:rPr>
        <w:t xml:space="preserve">Nabídky budou hodnoceny v souladu podle jejich ekonomické výhodnosti. </w:t>
      </w:r>
      <w:r w:rsidR="00590F8A" w:rsidRPr="00826314">
        <w:rPr>
          <w:rFonts w:cs="Segoe UI"/>
          <w:szCs w:val="22"/>
        </w:rPr>
        <w:t xml:space="preserve">Ekonomicky nejvýhodnější nabídkou je nabídka, která v souhrnu nejlépe naplní stanovená kritéria hodnocení: </w:t>
      </w:r>
    </w:p>
    <w:tbl>
      <w:tblPr>
        <w:tblW w:w="922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4"/>
        <w:gridCol w:w="7278"/>
        <w:gridCol w:w="1503"/>
      </w:tblGrid>
      <w:tr w:rsidR="00590F8A" w:rsidRPr="00826314" w14:paraId="7FB0A622" w14:textId="77777777" w:rsidTr="00590F8A">
        <w:trPr>
          <w:trHeight w:val="567"/>
        </w:trPr>
        <w:tc>
          <w:tcPr>
            <w:tcW w:w="444" w:type="dxa"/>
            <w:tcBorders>
              <w:top w:val="single" w:sz="4" w:space="0" w:color="auto"/>
              <w:left w:val="single" w:sz="4" w:space="0" w:color="auto"/>
              <w:bottom w:val="single" w:sz="4" w:space="0" w:color="auto"/>
              <w:right w:val="single" w:sz="4" w:space="0" w:color="auto"/>
            </w:tcBorders>
            <w:shd w:val="clear" w:color="auto" w:fill="BFBFBF"/>
            <w:vAlign w:val="center"/>
          </w:tcPr>
          <w:p w14:paraId="724CF6A8" w14:textId="77777777" w:rsidR="00590F8A" w:rsidRPr="00826314" w:rsidRDefault="00590F8A" w:rsidP="00300E2A">
            <w:pPr>
              <w:pStyle w:val="MTLNormalbezmezer"/>
              <w:keepNext/>
              <w:spacing w:line="276" w:lineRule="auto"/>
              <w:jc w:val="center"/>
              <w:rPr>
                <w:rFonts w:cs="Segoe UI"/>
                <w:b/>
                <w:szCs w:val="22"/>
              </w:rPr>
            </w:pPr>
          </w:p>
        </w:tc>
        <w:tc>
          <w:tcPr>
            <w:tcW w:w="727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D9F7715" w14:textId="77777777" w:rsidR="00590F8A" w:rsidRPr="00826314" w:rsidRDefault="00590F8A" w:rsidP="00300E2A">
            <w:pPr>
              <w:pStyle w:val="MTLNormalbezmezer"/>
              <w:keepNext/>
              <w:spacing w:line="276" w:lineRule="auto"/>
              <w:jc w:val="center"/>
              <w:rPr>
                <w:rFonts w:cs="Segoe UI"/>
                <w:b/>
                <w:szCs w:val="22"/>
              </w:rPr>
            </w:pPr>
            <w:r w:rsidRPr="00826314">
              <w:rPr>
                <w:rFonts w:cs="Segoe UI"/>
                <w:b/>
                <w:szCs w:val="22"/>
              </w:rPr>
              <w:t>Kritéria hodnocení</w:t>
            </w:r>
          </w:p>
        </w:tc>
        <w:tc>
          <w:tcPr>
            <w:tcW w:w="150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9A81168" w14:textId="77777777" w:rsidR="00590F8A" w:rsidRPr="00826314" w:rsidRDefault="00590F8A" w:rsidP="00300E2A">
            <w:pPr>
              <w:pStyle w:val="MTLNormalbezmezer"/>
              <w:keepNext/>
              <w:spacing w:line="276" w:lineRule="auto"/>
              <w:jc w:val="center"/>
              <w:rPr>
                <w:rFonts w:cs="Segoe UI"/>
                <w:b/>
                <w:szCs w:val="22"/>
              </w:rPr>
            </w:pPr>
            <w:r w:rsidRPr="00826314">
              <w:rPr>
                <w:rFonts w:cs="Segoe UI"/>
                <w:b/>
                <w:szCs w:val="22"/>
              </w:rPr>
              <w:t>Váha</w:t>
            </w:r>
          </w:p>
        </w:tc>
      </w:tr>
      <w:tr w:rsidR="00590F8A" w:rsidRPr="00826314" w14:paraId="71F96742" w14:textId="77777777" w:rsidTr="00590F8A">
        <w:trPr>
          <w:trHeight w:val="510"/>
        </w:trPr>
        <w:tc>
          <w:tcPr>
            <w:tcW w:w="444" w:type="dxa"/>
            <w:tcBorders>
              <w:top w:val="single" w:sz="4" w:space="0" w:color="auto"/>
              <w:left w:val="single" w:sz="4" w:space="0" w:color="auto"/>
              <w:bottom w:val="single" w:sz="4" w:space="0" w:color="auto"/>
              <w:right w:val="single" w:sz="4" w:space="0" w:color="auto"/>
            </w:tcBorders>
            <w:vAlign w:val="center"/>
            <w:hideMark/>
          </w:tcPr>
          <w:p w14:paraId="36E26103" w14:textId="77777777" w:rsidR="00590F8A" w:rsidRPr="00826314" w:rsidRDefault="00590F8A" w:rsidP="00300E2A">
            <w:pPr>
              <w:pStyle w:val="MTLNormalbezmezer"/>
              <w:spacing w:line="276" w:lineRule="auto"/>
              <w:jc w:val="left"/>
              <w:rPr>
                <w:rFonts w:cs="Segoe UI"/>
                <w:szCs w:val="22"/>
              </w:rPr>
            </w:pPr>
            <w:r w:rsidRPr="00826314">
              <w:rPr>
                <w:rFonts w:cs="Segoe UI"/>
                <w:szCs w:val="22"/>
              </w:rPr>
              <w:t>A.</w:t>
            </w:r>
          </w:p>
        </w:tc>
        <w:tc>
          <w:tcPr>
            <w:tcW w:w="7278" w:type="dxa"/>
            <w:tcBorders>
              <w:top w:val="single" w:sz="4" w:space="0" w:color="auto"/>
              <w:left w:val="single" w:sz="4" w:space="0" w:color="auto"/>
              <w:bottom w:val="single" w:sz="4" w:space="0" w:color="auto"/>
              <w:right w:val="single" w:sz="4" w:space="0" w:color="auto"/>
            </w:tcBorders>
            <w:vAlign w:val="center"/>
            <w:hideMark/>
          </w:tcPr>
          <w:p w14:paraId="25B070E8" w14:textId="68AEB508" w:rsidR="00590F8A" w:rsidRPr="00826314" w:rsidRDefault="00B25588" w:rsidP="00300E2A">
            <w:pPr>
              <w:pStyle w:val="MTLNormalbezmezer"/>
              <w:spacing w:line="276" w:lineRule="auto"/>
              <w:jc w:val="left"/>
              <w:rPr>
                <w:rFonts w:cs="Segoe UI"/>
                <w:szCs w:val="22"/>
              </w:rPr>
            </w:pPr>
            <w:r w:rsidRPr="00826314">
              <w:rPr>
                <w:rFonts w:cs="Segoe UI"/>
                <w:szCs w:val="22"/>
              </w:rPr>
              <w:t>Celková n</w:t>
            </w:r>
            <w:r w:rsidR="00590F8A" w:rsidRPr="00826314">
              <w:rPr>
                <w:rFonts w:cs="Segoe UI"/>
                <w:szCs w:val="22"/>
              </w:rPr>
              <w:t xml:space="preserve">abídková cena </w:t>
            </w:r>
          </w:p>
        </w:tc>
        <w:tc>
          <w:tcPr>
            <w:tcW w:w="1503" w:type="dxa"/>
            <w:tcBorders>
              <w:top w:val="single" w:sz="4" w:space="0" w:color="auto"/>
              <w:left w:val="single" w:sz="4" w:space="0" w:color="auto"/>
              <w:bottom w:val="single" w:sz="4" w:space="0" w:color="auto"/>
              <w:right w:val="single" w:sz="4" w:space="0" w:color="auto"/>
            </w:tcBorders>
            <w:vAlign w:val="center"/>
            <w:hideMark/>
          </w:tcPr>
          <w:p w14:paraId="7CE82C53" w14:textId="2DE9870F" w:rsidR="00590F8A" w:rsidRPr="00826314" w:rsidRDefault="00590F8A" w:rsidP="00300E2A">
            <w:pPr>
              <w:pStyle w:val="MTLNormalbezmezer"/>
              <w:spacing w:line="276" w:lineRule="auto"/>
              <w:jc w:val="center"/>
              <w:rPr>
                <w:rFonts w:cs="Segoe UI"/>
                <w:szCs w:val="22"/>
              </w:rPr>
            </w:pPr>
            <w:r w:rsidRPr="00826314">
              <w:rPr>
                <w:rFonts w:cs="Segoe UI"/>
                <w:bCs/>
                <w:szCs w:val="22"/>
              </w:rPr>
              <w:t>80 %</w:t>
            </w:r>
          </w:p>
        </w:tc>
      </w:tr>
      <w:tr w:rsidR="00590F8A" w:rsidRPr="00826314" w14:paraId="7747E6FD" w14:textId="77777777" w:rsidTr="00590F8A">
        <w:trPr>
          <w:trHeight w:val="510"/>
        </w:trPr>
        <w:tc>
          <w:tcPr>
            <w:tcW w:w="444" w:type="dxa"/>
            <w:tcBorders>
              <w:top w:val="single" w:sz="4" w:space="0" w:color="auto"/>
              <w:left w:val="single" w:sz="4" w:space="0" w:color="auto"/>
              <w:bottom w:val="single" w:sz="4" w:space="0" w:color="auto"/>
              <w:right w:val="single" w:sz="4" w:space="0" w:color="auto"/>
            </w:tcBorders>
            <w:vAlign w:val="center"/>
            <w:hideMark/>
          </w:tcPr>
          <w:p w14:paraId="07FB399A" w14:textId="77777777" w:rsidR="00590F8A" w:rsidRPr="00826314" w:rsidRDefault="00590F8A" w:rsidP="00300E2A">
            <w:pPr>
              <w:pStyle w:val="MTLNormalbezmezer"/>
              <w:spacing w:line="276" w:lineRule="auto"/>
              <w:jc w:val="left"/>
              <w:rPr>
                <w:rFonts w:cs="Segoe UI"/>
                <w:szCs w:val="22"/>
              </w:rPr>
            </w:pPr>
            <w:r w:rsidRPr="00826314">
              <w:rPr>
                <w:rFonts w:cs="Segoe UI"/>
                <w:szCs w:val="22"/>
              </w:rPr>
              <w:t>B.</w:t>
            </w:r>
          </w:p>
        </w:tc>
        <w:tc>
          <w:tcPr>
            <w:tcW w:w="7278" w:type="dxa"/>
            <w:tcBorders>
              <w:top w:val="single" w:sz="4" w:space="0" w:color="auto"/>
              <w:left w:val="single" w:sz="4" w:space="0" w:color="auto"/>
              <w:bottom w:val="single" w:sz="4" w:space="0" w:color="auto"/>
              <w:right w:val="single" w:sz="4" w:space="0" w:color="auto"/>
            </w:tcBorders>
            <w:vAlign w:val="center"/>
            <w:hideMark/>
          </w:tcPr>
          <w:p w14:paraId="4BDD8EB4" w14:textId="457B68A5" w:rsidR="00590F8A" w:rsidRPr="00826314" w:rsidRDefault="00590F8A" w:rsidP="00235711">
            <w:pPr>
              <w:pStyle w:val="MTLNormalbezmezer"/>
              <w:spacing w:line="276" w:lineRule="auto"/>
              <w:rPr>
                <w:rFonts w:cs="Segoe UI"/>
                <w:szCs w:val="22"/>
              </w:rPr>
            </w:pPr>
            <w:r w:rsidRPr="00826314">
              <w:rPr>
                <w:rFonts w:cs="Segoe UI"/>
                <w:szCs w:val="22"/>
              </w:rPr>
              <w:t xml:space="preserve">Doba </w:t>
            </w:r>
            <w:r w:rsidR="00235711" w:rsidRPr="00826314">
              <w:rPr>
                <w:rFonts w:cs="Segoe UI"/>
                <w:szCs w:val="22"/>
              </w:rPr>
              <w:t>odstávk</w:t>
            </w:r>
            <w:r w:rsidR="00F9261B" w:rsidRPr="00826314">
              <w:rPr>
                <w:rFonts w:cs="Segoe UI"/>
                <w:szCs w:val="22"/>
              </w:rPr>
              <w:t>y</w:t>
            </w:r>
            <w:r w:rsidR="00235711" w:rsidRPr="00826314">
              <w:rPr>
                <w:rFonts w:cs="Segoe UI"/>
                <w:szCs w:val="22"/>
              </w:rPr>
              <w:t xml:space="preserve"> kotle K2 a kotle K3</w:t>
            </w:r>
          </w:p>
        </w:tc>
        <w:tc>
          <w:tcPr>
            <w:tcW w:w="1503" w:type="dxa"/>
            <w:tcBorders>
              <w:top w:val="single" w:sz="4" w:space="0" w:color="auto"/>
              <w:left w:val="single" w:sz="4" w:space="0" w:color="auto"/>
              <w:bottom w:val="single" w:sz="4" w:space="0" w:color="auto"/>
              <w:right w:val="single" w:sz="4" w:space="0" w:color="auto"/>
            </w:tcBorders>
            <w:vAlign w:val="center"/>
            <w:hideMark/>
          </w:tcPr>
          <w:p w14:paraId="0DB86D5B" w14:textId="505BEA98" w:rsidR="00590F8A" w:rsidRPr="00826314" w:rsidRDefault="00590F8A" w:rsidP="00300E2A">
            <w:pPr>
              <w:pStyle w:val="MTLNormalbezmezer"/>
              <w:spacing w:line="276" w:lineRule="auto"/>
              <w:jc w:val="center"/>
              <w:rPr>
                <w:rFonts w:cs="Segoe UI"/>
                <w:bCs/>
                <w:szCs w:val="22"/>
              </w:rPr>
            </w:pPr>
            <w:r w:rsidRPr="00826314">
              <w:rPr>
                <w:rFonts w:cs="Segoe UI"/>
                <w:bCs/>
                <w:szCs w:val="22"/>
              </w:rPr>
              <w:t>20 %</w:t>
            </w:r>
          </w:p>
        </w:tc>
      </w:tr>
    </w:tbl>
    <w:p w14:paraId="2360101B" w14:textId="292757DD" w:rsidR="00E61DAF" w:rsidRPr="00826314" w:rsidRDefault="00E61DAF" w:rsidP="00E61DAF">
      <w:pPr>
        <w:rPr>
          <w:rFonts w:cs="Segoe UI"/>
        </w:rPr>
      </w:pPr>
    </w:p>
    <w:p w14:paraId="37569355" w14:textId="3E4664FE" w:rsidR="00E61DAF" w:rsidRPr="00F3285D" w:rsidRDefault="00E61DAF" w:rsidP="006F6268">
      <w:pPr>
        <w:pStyle w:val="Nadpis2"/>
      </w:pPr>
      <w:r w:rsidRPr="00F3285D">
        <w:lastRenderedPageBreak/>
        <w:t>Způsob hodnocení:</w:t>
      </w:r>
    </w:p>
    <w:p w14:paraId="647C6D18" w14:textId="1630F142" w:rsidR="00590F8A" w:rsidRPr="00826314" w:rsidRDefault="00590F8A" w:rsidP="00B25588">
      <w:pPr>
        <w:pStyle w:val="Odstavecseseznamem"/>
        <w:numPr>
          <w:ilvl w:val="0"/>
          <w:numId w:val="24"/>
        </w:numPr>
        <w:spacing w:after="120"/>
        <w:rPr>
          <w:rFonts w:cs="Segoe UI"/>
          <w:szCs w:val="22"/>
        </w:rPr>
      </w:pPr>
      <w:bookmarkStart w:id="54" w:name="_Toc201220833"/>
      <w:r w:rsidRPr="00826314">
        <w:rPr>
          <w:rFonts w:cs="Segoe UI"/>
          <w:szCs w:val="22"/>
        </w:rPr>
        <w:t>Nabídková cena</w:t>
      </w:r>
    </w:p>
    <w:p w14:paraId="14721334" w14:textId="39000B5B" w:rsidR="00590F8A" w:rsidRPr="00826314" w:rsidRDefault="00590F8A" w:rsidP="00590F8A">
      <w:pPr>
        <w:rPr>
          <w:rFonts w:cs="Segoe UI"/>
          <w:szCs w:val="22"/>
        </w:rPr>
      </w:pPr>
      <w:r w:rsidRPr="00826314">
        <w:rPr>
          <w:rFonts w:cs="Segoe UI"/>
          <w:szCs w:val="22"/>
        </w:rPr>
        <w:t xml:space="preserve">V rámci tohoto kritéria hodnocení bude zadavatel hodnotit </w:t>
      </w:r>
      <w:r w:rsidR="00B25588" w:rsidRPr="00826314">
        <w:rPr>
          <w:rFonts w:cs="Segoe UI"/>
          <w:szCs w:val="22"/>
        </w:rPr>
        <w:t xml:space="preserve">celkovou </w:t>
      </w:r>
      <w:r w:rsidRPr="00826314">
        <w:rPr>
          <w:rFonts w:cs="Segoe UI"/>
          <w:szCs w:val="22"/>
        </w:rPr>
        <w:t>nabídkovou cenu</w:t>
      </w:r>
      <w:r w:rsidR="00E965BC" w:rsidRPr="00826314">
        <w:rPr>
          <w:rFonts w:cs="Segoe UI"/>
          <w:szCs w:val="22"/>
        </w:rPr>
        <w:t xml:space="preserve"> bez DPH</w:t>
      </w:r>
      <w:r w:rsidRPr="00826314">
        <w:rPr>
          <w:rFonts w:cs="Segoe UI"/>
          <w:szCs w:val="22"/>
        </w:rPr>
        <w:t>, tedy výši nabídnuté ceny, kter</w:t>
      </w:r>
      <w:r w:rsidR="00AC3BE1">
        <w:rPr>
          <w:rFonts w:cs="Segoe UI"/>
          <w:szCs w:val="22"/>
        </w:rPr>
        <w:t>ou zadavatel</w:t>
      </w:r>
      <w:r w:rsidRPr="00826314">
        <w:rPr>
          <w:rFonts w:cs="Segoe UI"/>
          <w:szCs w:val="22"/>
        </w:rPr>
        <w:t xml:space="preserve"> </w:t>
      </w:r>
      <w:r w:rsidR="00AC3BE1">
        <w:rPr>
          <w:rFonts w:cs="Segoe UI"/>
          <w:szCs w:val="22"/>
        </w:rPr>
        <w:t xml:space="preserve">uhradí </w:t>
      </w:r>
      <w:r w:rsidRPr="00826314">
        <w:rPr>
          <w:rFonts w:cs="Segoe UI"/>
          <w:szCs w:val="22"/>
        </w:rPr>
        <w:t>dodavatel</w:t>
      </w:r>
      <w:r w:rsidR="00AC3BE1">
        <w:rPr>
          <w:rFonts w:cs="Segoe UI"/>
          <w:szCs w:val="22"/>
        </w:rPr>
        <w:t>i</w:t>
      </w:r>
      <w:r w:rsidRPr="00826314">
        <w:rPr>
          <w:rFonts w:cs="Segoe UI"/>
          <w:szCs w:val="22"/>
        </w:rPr>
        <w:t xml:space="preserve">. Za výhodnější nabídku se považuje nabídka s nižší </w:t>
      </w:r>
      <w:r w:rsidR="00B25588" w:rsidRPr="00826314">
        <w:rPr>
          <w:rFonts w:cs="Segoe UI"/>
          <w:szCs w:val="22"/>
        </w:rPr>
        <w:t xml:space="preserve">celkovou </w:t>
      </w:r>
      <w:r w:rsidRPr="00826314">
        <w:rPr>
          <w:rFonts w:cs="Segoe UI"/>
          <w:szCs w:val="22"/>
        </w:rPr>
        <w:t>nabídkovou cenou. Nabídky budou v rámci tohoto kritéria hodnocení hodnoceny bodovací metodou dle následujícího vzorce:</w:t>
      </w:r>
    </w:p>
    <w:p w14:paraId="7757716D" w14:textId="57D81DFA" w:rsidR="00590F8A" w:rsidRPr="00826314" w:rsidRDefault="00343381" w:rsidP="00590F8A">
      <w:pPr>
        <w:spacing w:after="120"/>
        <w:rPr>
          <w:rFonts w:cs="Segoe UI"/>
          <w:szCs w:val="22"/>
        </w:rPr>
      </w:pPr>
      <m:oMathPara>
        <m:oMath>
          <m:f>
            <m:fPr>
              <m:ctrlPr>
                <w:rPr>
                  <w:rFonts w:ascii="Cambria Math" w:hAnsi="Cambria Math" w:cs="Segoe UI"/>
                  <w:i/>
                  <w:szCs w:val="22"/>
                </w:rPr>
              </m:ctrlPr>
            </m:fPr>
            <m:num>
              <m:r>
                <w:rPr>
                  <w:rFonts w:ascii="Cambria Math" w:hAnsi="Cambria Math" w:cs="Segoe UI"/>
                  <w:szCs w:val="22"/>
                </w:rPr>
                <m:t>hodnota nejvýhodnější nabídky</m:t>
              </m:r>
            </m:num>
            <m:den>
              <m:r>
                <w:rPr>
                  <w:rFonts w:ascii="Cambria Math" w:hAnsi="Cambria Math" w:cs="Segoe UI"/>
                  <w:szCs w:val="22"/>
                </w:rPr>
                <m:t xml:space="preserve">hodnota hodnocené nabídky </m:t>
              </m:r>
            </m:den>
          </m:f>
          <m:r>
            <w:rPr>
              <w:rFonts w:ascii="Cambria Math" w:hAnsi="Cambria Math" w:cs="Segoe UI"/>
              <w:szCs w:val="22"/>
            </w:rPr>
            <m:t xml:space="preserve"> * 80</m:t>
          </m:r>
        </m:oMath>
      </m:oMathPara>
    </w:p>
    <w:p w14:paraId="70A763FF" w14:textId="77777777" w:rsidR="00590F8A" w:rsidRPr="00826314" w:rsidRDefault="00590F8A" w:rsidP="00590F8A">
      <w:pPr>
        <w:spacing w:after="120"/>
        <w:rPr>
          <w:rFonts w:cs="Segoe UI"/>
          <w:szCs w:val="22"/>
        </w:rPr>
      </w:pPr>
    </w:p>
    <w:p w14:paraId="60B42226" w14:textId="470DA492" w:rsidR="00590F8A" w:rsidRPr="00826314" w:rsidRDefault="00235711" w:rsidP="00B208F8">
      <w:pPr>
        <w:pStyle w:val="Odstavecseseznamem"/>
        <w:keepNext/>
        <w:numPr>
          <w:ilvl w:val="0"/>
          <w:numId w:val="24"/>
        </w:numPr>
        <w:ind w:left="714" w:hanging="357"/>
        <w:rPr>
          <w:rFonts w:cs="Segoe UI"/>
          <w:szCs w:val="22"/>
          <w:lang w:eastAsia="en-US"/>
        </w:rPr>
      </w:pPr>
      <w:r w:rsidRPr="00826314">
        <w:rPr>
          <w:rFonts w:cs="Segoe UI"/>
          <w:szCs w:val="22"/>
          <w:lang w:eastAsia="en-US"/>
        </w:rPr>
        <w:t xml:space="preserve">Doba </w:t>
      </w:r>
      <w:r w:rsidR="00F9261B" w:rsidRPr="00826314">
        <w:rPr>
          <w:rFonts w:cs="Segoe UI"/>
          <w:szCs w:val="22"/>
          <w:lang w:eastAsia="en-US"/>
        </w:rPr>
        <w:t xml:space="preserve">odstávky </w:t>
      </w:r>
      <w:r w:rsidR="00F3285D">
        <w:rPr>
          <w:rFonts w:cs="Segoe UI"/>
          <w:szCs w:val="22"/>
          <w:lang w:eastAsia="en-US"/>
        </w:rPr>
        <w:t>kotle K2 a kotle K3</w:t>
      </w:r>
    </w:p>
    <w:p w14:paraId="28D68F66" w14:textId="6A82E57C" w:rsidR="005C601B" w:rsidRPr="00826314" w:rsidRDefault="00590F8A" w:rsidP="005C601B">
      <w:pPr>
        <w:rPr>
          <w:rFonts w:cs="Segoe UI"/>
          <w:szCs w:val="22"/>
        </w:rPr>
      </w:pPr>
      <w:r w:rsidRPr="00826314">
        <w:rPr>
          <w:rFonts w:cs="Segoe UI"/>
          <w:szCs w:val="22"/>
        </w:rPr>
        <w:t xml:space="preserve">V rámci tohoto kritéria hodnocení bude zadavatel hodnotit </w:t>
      </w:r>
      <w:r w:rsidR="00235711" w:rsidRPr="00826314">
        <w:rPr>
          <w:rFonts w:cs="Segoe UI"/>
          <w:szCs w:val="22"/>
        </w:rPr>
        <w:t xml:space="preserve">celkovou </w:t>
      </w:r>
      <w:r w:rsidR="00F20D6C" w:rsidRPr="006F6268">
        <w:rPr>
          <w:rFonts w:cs="Segoe UI"/>
          <w:b/>
          <w:bCs/>
          <w:szCs w:val="22"/>
        </w:rPr>
        <w:t>(</w:t>
      </w:r>
      <w:r w:rsidR="00F20D6C" w:rsidRPr="00F20D6C">
        <w:rPr>
          <w:rFonts w:cs="Segoe UI"/>
          <w:b/>
          <w:bCs/>
          <w:szCs w:val="22"/>
        </w:rPr>
        <w:t>čistou)</w:t>
      </w:r>
      <w:r w:rsidR="00F20D6C">
        <w:rPr>
          <w:rFonts w:cs="Segoe UI"/>
          <w:b/>
          <w:bCs/>
          <w:szCs w:val="22"/>
        </w:rPr>
        <w:t xml:space="preserve"> </w:t>
      </w:r>
      <w:r w:rsidR="00235711" w:rsidRPr="006F6268">
        <w:rPr>
          <w:rFonts w:cs="Segoe UI"/>
          <w:b/>
          <w:bCs/>
          <w:szCs w:val="22"/>
        </w:rPr>
        <w:t>dobu úpln</w:t>
      </w:r>
      <w:r w:rsidR="00553159" w:rsidRPr="006F6268">
        <w:rPr>
          <w:rFonts w:cs="Segoe UI"/>
          <w:b/>
          <w:bCs/>
          <w:szCs w:val="22"/>
        </w:rPr>
        <w:t>é</w:t>
      </w:r>
      <w:r w:rsidR="00235711" w:rsidRPr="006F6268">
        <w:rPr>
          <w:rFonts w:cs="Segoe UI"/>
          <w:b/>
          <w:bCs/>
          <w:szCs w:val="22"/>
        </w:rPr>
        <w:t xml:space="preserve"> odstávk</w:t>
      </w:r>
      <w:r w:rsidR="00553159" w:rsidRPr="006F6268">
        <w:rPr>
          <w:rFonts w:cs="Segoe UI"/>
          <w:b/>
          <w:bCs/>
          <w:szCs w:val="22"/>
        </w:rPr>
        <w:t>y</w:t>
      </w:r>
      <w:r w:rsidR="00235711" w:rsidRPr="006F6268">
        <w:rPr>
          <w:rFonts w:cs="Segoe UI"/>
          <w:b/>
          <w:bCs/>
          <w:szCs w:val="22"/>
        </w:rPr>
        <w:t xml:space="preserve"> kotle K2 a kotle K3</w:t>
      </w:r>
      <w:r w:rsidR="00F20D6C">
        <w:rPr>
          <w:rFonts w:cs="Segoe UI"/>
          <w:b/>
          <w:bCs/>
          <w:szCs w:val="22"/>
        </w:rPr>
        <w:t xml:space="preserve"> vyvolané pracemi, které jsou předmětem plnění této veřejné zakázky</w:t>
      </w:r>
      <w:r w:rsidR="00F20D6C">
        <w:rPr>
          <w:rFonts w:cs="Segoe UI"/>
          <w:szCs w:val="22"/>
        </w:rPr>
        <w:t>; do doby úplné odstávky kotle</w:t>
      </w:r>
      <w:r w:rsidR="00747741">
        <w:rPr>
          <w:rFonts w:cs="Segoe UI"/>
          <w:szCs w:val="22"/>
        </w:rPr>
        <w:t xml:space="preserve"> </w:t>
      </w:r>
      <w:r w:rsidR="00BB4BFC">
        <w:rPr>
          <w:rFonts w:cs="Segoe UI"/>
          <w:szCs w:val="22"/>
        </w:rPr>
        <w:t xml:space="preserve">nemají dodavatelé promítat </w:t>
      </w:r>
      <w:r w:rsidR="00747741">
        <w:rPr>
          <w:rFonts w:cs="Segoe UI"/>
          <w:szCs w:val="22"/>
        </w:rPr>
        <w:t>jiné práce</w:t>
      </w:r>
      <w:r w:rsidR="00BB4BFC">
        <w:rPr>
          <w:rFonts w:cs="Segoe UI"/>
          <w:szCs w:val="22"/>
        </w:rPr>
        <w:t xml:space="preserve"> (tedy takové, které nejsou předmětem plnění této veřejné zakázky)probíhající v době odstávek kotlů K2 a K3; doba úplné odstávky kotle K2 a kotle K3 bude </w:t>
      </w:r>
      <w:r w:rsidR="00E965BC" w:rsidRPr="00826314">
        <w:rPr>
          <w:rFonts w:cs="Segoe UI"/>
          <w:szCs w:val="22"/>
        </w:rPr>
        <w:t>vyjádřen</w:t>
      </w:r>
      <w:r w:rsidR="00BB4BFC">
        <w:rPr>
          <w:rFonts w:cs="Segoe UI"/>
          <w:szCs w:val="22"/>
        </w:rPr>
        <w:t>a</w:t>
      </w:r>
      <w:r w:rsidR="00E965BC" w:rsidRPr="00826314">
        <w:rPr>
          <w:rFonts w:cs="Segoe UI"/>
          <w:szCs w:val="22"/>
        </w:rPr>
        <w:t xml:space="preserve"> v počtu </w:t>
      </w:r>
      <w:r w:rsidR="0081643B" w:rsidRPr="00826314">
        <w:rPr>
          <w:rFonts w:cs="Segoe UI"/>
          <w:szCs w:val="22"/>
        </w:rPr>
        <w:t xml:space="preserve">kalendářních </w:t>
      </w:r>
      <w:r w:rsidR="00E965BC" w:rsidRPr="00826314">
        <w:rPr>
          <w:rFonts w:cs="Segoe UI"/>
          <w:szCs w:val="22"/>
        </w:rPr>
        <w:t>dnů</w:t>
      </w:r>
      <w:r w:rsidR="00212802">
        <w:rPr>
          <w:rFonts w:cs="Segoe UI"/>
          <w:szCs w:val="22"/>
        </w:rPr>
        <w:t xml:space="preserve"> v souladu s přílohou č. 5 výzvy k podání nabídek a zadávací dokumentace</w:t>
      </w:r>
      <w:r w:rsidR="00FD430B">
        <w:rPr>
          <w:rFonts w:cs="Segoe UI"/>
          <w:szCs w:val="22"/>
        </w:rPr>
        <w:t xml:space="preserve"> </w:t>
      </w:r>
      <w:r w:rsidR="00235711" w:rsidRPr="00826314">
        <w:rPr>
          <w:rFonts w:cs="Segoe UI"/>
          <w:szCs w:val="22"/>
        </w:rPr>
        <w:t>(dále</w:t>
      </w:r>
      <w:r w:rsidR="00E965BC" w:rsidRPr="00826314">
        <w:rPr>
          <w:rFonts w:cs="Segoe UI"/>
          <w:szCs w:val="22"/>
        </w:rPr>
        <w:t> </w:t>
      </w:r>
      <w:r w:rsidR="00235711" w:rsidRPr="00826314">
        <w:rPr>
          <w:rFonts w:cs="Segoe UI"/>
          <w:szCs w:val="22"/>
        </w:rPr>
        <w:t>jen „</w:t>
      </w:r>
      <w:r w:rsidR="005C601B" w:rsidRPr="00826314">
        <w:rPr>
          <w:rFonts w:cs="Segoe UI"/>
          <w:b/>
          <w:bCs/>
          <w:i/>
          <w:iCs/>
          <w:szCs w:val="22"/>
        </w:rPr>
        <w:t>doba</w:t>
      </w:r>
      <w:r w:rsidR="005C601B" w:rsidRPr="00826314">
        <w:rPr>
          <w:rFonts w:cs="Segoe UI"/>
          <w:szCs w:val="22"/>
        </w:rPr>
        <w:t xml:space="preserve"> </w:t>
      </w:r>
      <w:r w:rsidR="00235711" w:rsidRPr="00826314">
        <w:rPr>
          <w:rFonts w:cs="Segoe UI"/>
          <w:b/>
          <w:bCs/>
          <w:i/>
          <w:iCs/>
          <w:szCs w:val="22"/>
        </w:rPr>
        <w:t>odstávk</w:t>
      </w:r>
      <w:r w:rsidR="005C601B" w:rsidRPr="00826314">
        <w:rPr>
          <w:rFonts w:cs="Segoe UI"/>
          <w:b/>
          <w:bCs/>
          <w:i/>
          <w:iCs/>
          <w:szCs w:val="22"/>
        </w:rPr>
        <w:t>y</w:t>
      </w:r>
      <w:r w:rsidR="00235711" w:rsidRPr="00826314">
        <w:rPr>
          <w:rFonts w:cs="Segoe UI"/>
          <w:b/>
          <w:bCs/>
          <w:i/>
          <w:iCs/>
          <w:szCs w:val="22"/>
        </w:rPr>
        <w:t xml:space="preserve"> kotlů</w:t>
      </w:r>
      <w:r w:rsidR="00235711" w:rsidRPr="00826314">
        <w:rPr>
          <w:rFonts w:cs="Segoe UI"/>
          <w:szCs w:val="22"/>
        </w:rPr>
        <w:t xml:space="preserve">“). </w:t>
      </w:r>
      <w:r w:rsidR="004E3741" w:rsidRPr="00826314">
        <w:rPr>
          <w:rFonts w:cs="Segoe UI"/>
          <w:szCs w:val="22"/>
        </w:rPr>
        <w:t xml:space="preserve">Doba odstávky kotlů je tvořena součtem </w:t>
      </w:r>
      <w:r w:rsidR="00BB4BFC">
        <w:rPr>
          <w:rFonts w:cs="Segoe UI"/>
          <w:szCs w:val="22"/>
        </w:rPr>
        <w:t xml:space="preserve">(čisté) </w:t>
      </w:r>
      <w:r w:rsidR="004E3741" w:rsidRPr="00826314">
        <w:rPr>
          <w:rFonts w:cs="Segoe UI"/>
          <w:szCs w:val="22"/>
        </w:rPr>
        <w:t>d</w:t>
      </w:r>
      <w:r w:rsidR="00235711" w:rsidRPr="00826314">
        <w:rPr>
          <w:rFonts w:cs="Segoe UI"/>
          <w:szCs w:val="22"/>
        </w:rPr>
        <w:t>ob</w:t>
      </w:r>
      <w:r w:rsidR="004E3741" w:rsidRPr="00826314">
        <w:rPr>
          <w:rFonts w:cs="Segoe UI"/>
          <w:szCs w:val="22"/>
        </w:rPr>
        <w:t>y</w:t>
      </w:r>
      <w:r w:rsidR="00235711" w:rsidRPr="00826314">
        <w:rPr>
          <w:rFonts w:cs="Segoe UI"/>
          <w:szCs w:val="22"/>
        </w:rPr>
        <w:t xml:space="preserve"> </w:t>
      </w:r>
      <w:r w:rsidR="005C601B" w:rsidRPr="00826314">
        <w:rPr>
          <w:rFonts w:cs="Segoe UI"/>
          <w:szCs w:val="22"/>
        </w:rPr>
        <w:t>trvání</w:t>
      </w:r>
      <w:r w:rsidR="00235711" w:rsidRPr="00826314">
        <w:rPr>
          <w:rFonts w:cs="Segoe UI"/>
          <w:szCs w:val="22"/>
        </w:rPr>
        <w:t xml:space="preserve"> úplné odstávky kotle K2 s </w:t>
      </w:r>
      <w:r w:rsidR="00BB4BFC">
        <w:rPr>
          <w:rFonts w:cs="Segoe UI"/>
          <w:szCs w:val="22"/>
        </w:rPr>
        <w:t xml:space="preserve">(čistou) </w:t>
      </w:r>
      <w:r w:rsidR="00235711" w:rsidRPr="00826314">
        <w:rPr>
          <w:rFonts w:cs="Segoe UI"/>
          <w:szCs w:val="22"/>
        </w:rPr>
        <w:t>dobou trv</w:t>
      </w:r>
      <w:r w:rsidR="005C601B" w:rsidRPr="00826314">
        <w:rPr>
          <w:rFonts w:cs="Segoe UI"/>
          <w:szCs w:val="22"/>
        </w:rPr>
        <w:t>ání</w:t>
      </w:r>
      <w:r w:rsidR="00235711" w:rsidRPr="00826314">
        <w:rPr>
          <w:rFonts w:cs="Segoe UI"/>
          <w:szCs w:val="22"/>
        </w:rPr>
        <w:t xml:space="preserve"> úplné odstávky kotle K3; pro vyloučení pochybností zadavatel stanovuje, že případný souběh odstávky kotle K2 s odstávkou kotle K3 </w:t>
      </w:r>
      <w:r w:rsidR="00553159">
        <w:rPr>
          <w:rFonts w:cs="Segoe UI"/>
          <w:szCs w:val="22"/>
        </w:rPr>
        <w:t>nevede ke krácení nebo ponížení doby odstávky kotlů</w:t>
      </w:r>
      <w:r w:rsidR="005C601B" w:rsidRPr="00826314">
        <w:rPr>
          <w:rFonts w:cs="Segoe UI"/>
          <w:szCs w:val="22"/>
        </w:rPr>
        <w:t xml:space="preserve">. </w:t>
      </w:r>
      <w:r w:rsidR="004E3741" w:rsidRPr="00826314">
        <w:rPr>
          <w:rFonts w:cs="Segoe UI"/>
          <w:szCs w:val="22"/>
        </w:rPr>
        <w:t xml:space="preserve">Dodavatel je povinen dobu odstávky kotlů ve své nabídce viditelně a jasně uvést. </w:t>
      </w:r>
      <w:r w:rsidR="00235711" w:rsidRPr="00826314">
        <w:rPr>
          <w:rFonts w:cs="Segoe UI"/>
          <w:szCs w:val="22"/>
        </w:rPr>
        <w:t>Za výhodnější nabídku se považuje nabídka s kratší dobou odstávky kotlů.</w:t>
      </w:r>
      <w:r w:rsidR="005C601B" w:rsidRPr="00826314">
        <w:rPr>
          <w:rFonts w:cs="Segoe UI"/>
          <w:szCs w:val="22"/>
        </w:rPr>
        <w:t xml:space="preserve"> Nabídky budou v rámci tohoto kritéria hodnocení hodnoceny bodovací metodou dle následujícího vzorce:</w:t>
      </w:r>
    </w:p>
    <w:p w14:paraId="4A47FD51" w14:textId="6F2C4224" w:rsidR="005C601B" w:rsidRPr="00826314" w:rsidRDefault="00343381" w:rsidP="005C601B">
      <w:pPr>
        <w:spacing w:after="120"/>
        <w:rPr>
          <w:rFonts w:cs="Segoe UI"/>
          <w:szCs w:val="22"/>
        </w:rPr>
      </w:pPr>
      <m:oMathPara>
        <m:oMath>
          <m:f>
            <m:fPr>
              <m:ctrlPr>
                <w:rPr>
                  <w:rFonts w:ascii="Cambria Math" w:hAnsi="Cambria Math" w:cs="Segoe UI"/>
                  <w:i/>
                  <w:szCs w:val="22"/>
                </w:rPr>
              </m:ctrlPr>
            </m:fPr>
            <m:num>
              <m:r>
                <w:rPr>
                  <w:rFonts w:ascii="Cambria Math" w:hAnsi="Cambria Math" w:cs="Segoe UI"/>
                  <w:szCs w:val="22"/>
                </w:rPr>
                <m:t>doba odstávky kotlů nejvýhodnější nabídky</m:t>
              </m:r>
            </m:num>
            <m:den>
              <m:r>
                <w:rPr>
                  <w:rFonts w:ascii="Cambria Math" w:hAnsi="Cambria Math" w:cs="Segoe UI"/>
                  <w:szCs w:val="22"/>
                </w:rPr>
                <m:t xml:space="preserve">doba odstávky kotlů hodnocené nabídky </m:t>
              </m:r>
            </m:den>
          </m:f>
          <m:r>
            <w:rPr>
              <w:rFonts w:ascii="Cambria Math" w:hAnsi="Cambria Math" w:cs="Segoe UI"/>
              <w:szCs w:val="22"/>
            </w:rPr>
            <m:t xml:space="preserve"> * 20</m:t>
          </m:r>
        </m:oMath>
      </m:oMathPara>
    </w:p>
    <w:p w14:paraId="3FC603A5" w14:textId="60DD39E1" w:rsidR="004A4A1A" w:rsidRPr="00553159" w:rsidRDefault="004A4A1A" w:rsidP="006F6268">
      <w:pPr>
        <w:pStyle w:val="Nadpis2"/>
      </w:pPr>
      <w:bookmarkStart w:id="55" w:name="_Hlk94018905"/>
      <w:r w:rsidRPr="006F6A8E">
        <w:t>Určení pořadí účastníků:</w:t>
      </w:r>
    </w:p>
    <w:bookmarkEnd w:id="55"/>
    <w:p w14:paraId="2A86AB28" w14:textId="77777777" w:rsidR="004A4A1A" w:rsidRPr="00826314" w:rsidRDefault="004A4A1A" w:rsidP="004A4A1A">
      <w:pPr>
        <w:spacing w:after="120"/>
        <w:rPr>
          <w:rFonts w:cs="Segoe UI"/>
          <w:szCs w:val="22"/>
        </w:rPr>
      </w:pPr>
      <w:r w:rsidRPr="00826314">
        <w:rPr>
          <w:rFonts w:cs="Segoe UI"/>
          <w:szCs w:val="22"/>
        </w:rPr>
        <w:t>Pořadí účastníků bude určeno na základě dosaženého součtu bodových hodnocení dle jednotlivých kritérií hodnocení. Vyšší součtové bodové hodnocení znamená vyšší pořadí. Účastník s nejvyšším celkovým počtem bodů je první v pořadí.</w:t>
      </w:r>
    </w:p>
    <w:p w14:paraId="2F072292" w14:textId="0B60EBAF" w:rsidR="004A4A1A" w:rsidRPr="00826314" w:rsidRDefault="004A4A1A" w:rsidP="004A4A1A">
      <w:pPr>
        <w:spacing w:before="120" w:after="120"/>
        <w:rPr>
          <w:rFonts w:cs="Segoe UI"/>
          <w:szCs w:val="22"/>
        </w:rPr>
      </w:pPr>
      <w:r w:rsidRPr="00826314">
        <w:rPr>
          <w:rFonts w:cs="Segoe UI"/>
          <w:szCs w:val="22"/>
        </w:rPr>
        <w:t>U bodového hodnocení bude vždy u každého kritéria hodnocení provedeno zaokrouhlení na dvě desetinná místa dle pravidel zaokrouhlování.</w:t>
      </w:r>
    </w:p>
    <w:p w14:paraId="798EF706" w14:textId="1DD92903" w:rsidR="00590F8A" w:rsidRPr="00826314" w:rsidRDefault="00DD4D34" w:rsidP="00590F8A">
      <w:pPr>
        <w:spacing w:before="120" w:after="120"/>
        <w:rPr>
          <w:rFonts w:cs="Segoe UI"/>
          <w:szCs w:val="22"/>
        </w:rPr>
      </w:pPr>
      <w:r w:rsidRPr="00826314">
        <w:rPr>
          <w:rFonts w:cs="Segoe UI"/>
          <w:szCs w:val="22"/>
        </w:rPr>
        <w:t xml:space="preserve">V případě bodové rovnosti bude pořadí nabídek s bodovou rovností stanoveno dle data jejich přijetí do certifikovaného elektronického nástroje E-ZAK, přičemž dříve přijaté nabídce bude přiřčeno přednější pořadí. </w:t>
      </w:r>
    </w:p>
    <w:p w14:paraId="7FDCA75F" w14:textId="77777777" w:rsidR="00C70F4F" w:rsidRPr="00826314" w:rsidRDefault="00261955" w:rsidP="0021039D">
      <w:pPr>
        <w:pStyle w:val="Nadpis1"/>
        <w:rPr>
          <w:rFonts w:cs="Segoe UI"/>
        </w:rPr>
      </w:pPr>
      <w:r w:rsidRPr="00826314">
        <w:rPr>
          <w:rFonts w:cs="Segoe UI"/>
        </w:rPr>
        <w:lastRenderedPageBreak/>
        <w:t>POŽADAVKY NA ZPRACOVÁNÍ A PODÁNÍ NABÍDKY</w:t>
      </w:r>
      <w:bookmarkStart w:id="56" w:name="_Ref131226724"/>
      <w:bookmarkStart w:id="57" w:name="_Ref191791018"/>
      <w:bookmarkEnd w:id="54"/>
    </w:p>
    <w:p w14:paraId="4F0DDAAE" w14:textId="699D474C" w:rsidR="00A23BA3" w:rsidRPr="00826314" w:rsidRDefault="00DD7F9F" w:rsidP="008A565C">
      <w:pPr>
        <w:pStyle w:val="Nadpis2"/>
        <w:keepNext w:val="0"/>
        <w:jc w:val="both"/>
        <w:rPr>
          <w:rFonts w:cs="Segoe UI"/>
        </w:rPr>
      </w:pPr>
      <w:r w:rsidRPr="00826314">
        <w:rPr>
          <w:rFonts w:cs="Segoe UI"/>
          <w:b w:val="0"/>
          <w:lang w:eastAsia="ar-SA"/>
        </w:rPr>
        <w:t xml:space="preserve">Účastník zadávacího řízení podá pouze úplnou </w:t>
      </w:r>
      <w:r w:rsidRPr="00826314">
        <w:rPr>
          <w:rFonts w:cs="Segoe UI"/>
          <w:lang w:eastAsia="ar-SA"/>
        </w:rPr>
        <w:t xml:space="preserve">elektronickou </w:t>
      </w:r>
      <w:r w:rsidR="000D3EAE" w:rsidRPr="00826314">
        <w:rPr>
          <w:rFonts w:cs="Segoe UI"/>
          <w:lang w:eastAsia="ar-SA"/>
        </w:rPr>
        <w:t>podobu</w:t>
      </w:r>
      <w:r w:rsidR="000D3EAE" w:rsidRPr="00826314">
        <w:rPr>
          <w:rFonts w:cs="Segoe UI"/>
          <w:b w:val="0"/>
          <w:lang w:eastAsia="ar-SA"/>
        </w:rPr>
        <w:t xml:space="preserve"> </w:t>
      </w:r>
      <w:r w:rsidRPr="00826314">
        <w:rPr>
          <w:rFonts w:cs="Segoe UI"/>
          <w:lang w:eastAsia="ar-SA"/>
        </w:rPr>
        <w:t>nabídky</w:t>
      </w:r>
      <w:r w:rsidRPr="00826314">
        <w:rPr>
          <w:rFonts w:cs="Segoe UI"/>
          <w:b w:val="0"/>
          <w:lang w:eastAsia="ar-SA"/>
        </w:rPr>
        <w:t>, a</w:t>
      </w:r>
      <w:r w:rsidR="008B7E66" w:rsidRPr="00826314">
        <w:rPr>
          <w:rFonts w:cs="Segoe UI"/>
          <w:b w:val="0"/>
          <w:lang w:eastAsia="ar-SA"/>
        </w:rPr>
        <w:t> </w:t>
      </w:r>
      <w:r w:rsidRPr="00826314">
        <w:rPr>
          <w:rFonts w:cs="Segoe UI"/>
          <w:b w:val="0"/>
          <w:lang w:eastAsia="ar-SA"/>
        </w:rPr>
        <w:t>to s</w:t>
      </w:r>
      <w:r w:rsidR="0087609E" w:rsidRPr="00826314">
        <w:rPr>
          <w:rFonts w:cs="Segoe UI"/>
          <w:b w:val="0"/>
          <w:lang w:eastAsia="ar-SA"/>
        </w:rPr>
        <w:t> </w:t>
      </w:r>
      <w:r w:rsidRPr="00826314">
        <w:rPr>
          <w:rFonts w:cs="Segoe UI"/>
          <w:b w:val="0"/>
          <w:lang w:eastAsia="ar-SA"/>
        </w:rPr>
        <w:t xml:space="preserve">využitím elektronického nástroje </w:t>
      </w:r>
      <w:r w:rsidR="00860125" w:rsidRPr="00826314">
        <w:rPr>
          <w:rFonts w:cs="Segoe UI"/>
          <w:b w:val="0"/>
          <w:lang w:eastAsia="ar-SA"/>
        </w:rPr>
        <w:t xml:space="preserve">E-ZAK na adrese </w:t>
      </w:r>
      <w:hyperlink r:id="rId13" w:history="1">
        <w:r w:rsidR="00860125" w:rsidRPr="00826314">
          <w:rPr>
            <w:rStyle w:val="Hypertextovodkaz"/>
            <w:rFonts w:cs="Segoe UI"/>
            <w:b w:val="0"/>
            <w:lang w:eastAsia="ar-SA"/>
          </w:rPr>
          <w:t>https://zakazky.sako.cz/</w:t>
        </w:r>
      </w:hyperlink>
      <w:r w:rsidRPr="00826314">
        <w:rPr>
          <w:rFonts w:cs="Segoe UI"/>
          <w:b w:val="0"/>
          <w:lang w:eastAsia="ar-SA"/>
        </w:rPr>
        <w:t xml:space="preserve">. </w:t>
      </w:r>
    </w:p>
    <w:p w14:paraId="618B16A8" w14:textId="414FC926" w:rsidR="00B6128D" w:rsidRPr="00826314" w:rsidRDefault="00DD7F9F" w:rsidP="008A565C">
      <w:pPr>
        <w:pStyle w:val="Nadpis2"/>
        <w:keepNext w:val="0"/>
        <w:jc w:val="both"/>
        <w:rPr>
          <w:rFonts w:cs="Segoe UI"/>
          <w:b w:val="0"/>
          <w:lang w:eastAsia="ar-SA"/>
        </w:rPr>
      </w:pPr>
      <w:bookmarkStart w:id="58" w:name="_Ref207283421"/>
      <w:r w:rsidRPr="00826314">
        <w:rPr>
          <w:rFonts w:cs="Segoe UI"/>
          <w:b w:val="0"/>
          <w:lang w:eastAsia="ar-SA"/>
        </w:rPr>
        <w:t xml:space="preserve">Nabídka musí být zpracována </w:t>
      </w:r>
      <w:r w:rsidRPr="00826314">
        <w:rPr>
          <w:rFonts w:cs="Segoe UI"/>
          <w:lang w:eastAsia="ar-SA"/>
        </w:rPr>
        <w:t>v</w:t>
      </w:r>
      <w:r w:rsidR="00860125" w:rsidRPr="00826314">
        <w:rPr>
          <w:rFonts w:cs="Segoe UI"/>
          <w:lang w:eastAsia="ar-SA"/>
        </w:rPr>
        <w:t> </w:t>
      </w:r>
      <w:r w:rsidRPr="00826314">
        <w:rPr>
          <w:rFonts w:cs="Segoe UI"/>
          <w:lang w:eastAsia="ar-SA"/>
        </w:rPr>
        <w:t>českém</w:t>
      </w:r>
      <w:r w:rsidR="00860125" w:rsidRPr="00826314">
        <w:rPr>
          <w:rFonts w:cs="Segoe UI"/>
          <w:lang w:eastAsia="ar-SA"/>
        </w:rPr>
        <w:t xml:space="preserve">, </w:t>
      </w:r>
      <w:r w:rsidR="00856960" w:rsidRPr="00826314">
        <w:rPr>
          <w:rFonts w:cs="Segoe UI"/>
          <w:lang w:eastAsia="ar-SA"/>
        </w:rPr>
        <w:t>slovenském</w:t>
      </w:r>
      <w:r w:rsidR="00860125" w:rsidRPr="00826314">
        <w:rPr>
          <w:rFonts w:cs="Segoe UI"/>
          <w:lang w:eastAsia="ar-SA"/>
        </w:rPr>
        <w:t xml:space="preserve"> nebo anglickém</w:t>
      </w:r>
      <w:r w:rsidR="00856960" w:rsidRPr="00826314">
        <w:rPr>
          <w:rFonts w:cs="Segoe UI"/>
          <w:lang w:eastAsia="ar-SA"/>
        </w:rPr>
        <w:t xml:space="preserve"> </w:t>
      </w:r>
      <w:r w:rsidRPr="00826314">
        <w:rPr>
          <w:rFonts w:cs="Segoe UI"/>
          <w:lang w:eastAsia="ar-SA"/>
        </w:rPr>
        <w:t>jazyce</w:t>
      </w:r>
      <w:r w:rsidRPr="00826314">
        <w:rPr>
          <w:rFonts w:cs="Segoe UI"/>
          <w:b w:val="0"/>
          <w:lang w:eastAsia="ar-SA"/>
        </w:rPr>
        <w:t>.</w:t>
      </w:r>
      <w:bookmarkEnd w:id="58"/>
      <w:r w:rsidRPr="00826314">
        <w:rPr>
          <w:rFonts w:cs="Segoe UI"/>
          <w:b w:val="0"/>
          <w:lang w:eastAsia="ar-SA"/>
        </w:rPr>
        <w:t xml:space="preserve"> </w:t>
      </w:r>
    </w:p>
    <w:p w14:paraId="2FF115E1" w14:textId="48A86B71" w:rsidR="00A23BA3" w:rsidRPr="00826314" w:rsidRDefault="00B6128D" w:rsidP="008A565C">
      <w:pPr>
        <w:pStyle w:val="Nadpis2"/>
        <w:keepNext w:val="0"/>
        <w:jc w:val="both"/>
        <w:rPr>
          <w:rFonts w:cs="Segoe UI"/>
          <w:b w:val="0"/>
          <w:lang w:eastAsia="ar-SA"/>
        </w:rPr>
      </w:pPr>
      <w:r w:rsidRPr="00826314">
        <w:rPr>
          <w:rFonts w:cs="Segoe UI"/>
          <w:b w:val="0"/>
          <w:lang w:eastAsia="ar-SA"/>
        </w:rPr>
        <w:t>V případě, že jsou některé údaje v nabídce účastníka uvedeny v jiné měně než v</w:t>
      </w:r>
      <w:r w:rsidR="003E60B3" w:rsidRPr="00826314">
        <w:rPr>
          <w:rFonts w:cs="Segoe UI"/>
          <w:b w:val="0"/>
          <w:lang w:eastAsia="ar-SA"/>
        </w:rPr>
        <w:t> </w:t>
      </w:r>
      <w:r w:rsidRPr="00826314">
        <w:rPr>
          <w:rFonts w:cs="Segoe UI"/>
          <w:b w:val="0"/>
          <w:lang w:eastAsia="ar-SA"/>
        </w:rPr>
        <w:t>Kč, aniž by to bylo v rozporu s</w:t>
      </w:r>
      <w:r w:rsidR="003E60B3" w:rsidRPr="00826314">
        <w:rPr>
          <w:rFonts w:cs="Segoe UI"/>
          <w:b w:val="0"/>
          <w:lang w:eastAsia="ar-SA"/>
        </w:rPr>
        <w:t xml:space="preserve"> touto výzvou </w:t>
      </w:r>
      <w:r w:rsidRPr="00826314">
        <w:rPr>
          <w:rFonts w:cs="Segoe UI"/>
          <w:b w:val="0"/>
          <w:lang w:eastAsia="ar-SA"/>
        </w:rPr>
        <w:t>(např. článkem</w:t>
      </w:r>
      <w:r w:rsidR="00FD430B">
        <w:rPr>
          <w:rFonts w:cs="Segoe UI"/>
          <w:b w:val="0"/>
          <w:lang w:eastAsia="ar-SA"/>
        </w:rPr>
        <w:t xml:space="preserve"> </w:t>
      </w:r>
      <w:r w:rsidR="00FD430B">
        <w:rPr>
          <w:rFonts w:cs="Segoe UI"/>
          <w:b w:val="0"/>
          <w:lang w:eastAsia="ar-SA"/>
        </w:rPr>
        <w:fldChar w:fldCharType="begin"/>
      </w:r>
      <w:r w:rsidR="00FD430B">
        <w:rPr>
          <w:rFonts w:cs="Segoe UI"/>
          <w:b w:val="0"/>
          <w:lang w:eastAsia="ar-SA"/>
        </w:rPr>
        <w:instrText xml:space="preserve"> REF _Ref207611869 \r \h </w:instrText>
      </w:r>
      <w:r w:rsidR="00FD430B">
        <w:rPr>
          <w:rFonts w:cs="Segoe UI"/>
          <w:b w:val="0"/>
          <w:lang w:eastAsia="ar-SA"/>
        </w:rPr>
      </w:r>
      <w:r w:rsidR="00FD430B">
        <w:rPr>
          <w:rFonts w:cs="Segoe UI"/>
          <w:b w:val="0"/>
          <w:lang w:eastAsia="ar-SA"/>
        </w:rPr>
        <w:fldChar w:fldCharType="separate"/>
      </w:r>
      <w:r w:rsidR="00B67E52">
        <w:rPr>
          <w:rFonts w:cs="Segoe UI"/>
          <w:b w:val="0"/>
          <w:lang w:eastAsia="ar-SA"/>
        </w:rPr>
        <w:t>9</w:t>
      </w:r>
      <w:r w:rsidR="00FD430B">
        <w:rPr>
          <w:rFonts w:cs="Segoe UI"/>
          <w:b w:val="0"/>
          <w:lang w:eastAsia="ar-SA"/>
        </w:rPr>
        <w:fldChar w:fldCharType="end"/>
      </w:r>
      <w:r w:rsidRPr="00826314">
        <w:rPr>
          <w:rFonts w:cs="Segoe UI"/>
          <w:b w:val="0"/>
          <w:lang w:eastAsia="ar-SA"/>
        </w:rPr>
        <w:t>)</w:t>
      </w:r>
      <w:r w:rsidR="00240AA8" w:rsidRPr="00826314">
        <w:rPr>
          <w:rFonts w:cs="Segoe UI"/>
          <w:b w:val="0"/>
          <w:lang w:eastAsia="ar-SA"/>
        </w:rPr>
        <w:t xml:space="preserve">, použije se pro přepočet na Kč kurz </w:t>
      </w:r>
      <w:r w:rsidR="00D32D84" w:rsidRPr="00826314">
        <w:rPr>
          <w:rFonts w:cs="Segoe UI"/>
          <w:b w:val="0"/>
          <w:bCs w:val="0"/>
          <w:lang w:eastAsia="ar-SA"/>
        </w:rPr>
        <w:t xml:space="preserve">devizového trhu vyhlášený Českou národní bankou </w:t>
      </w:r>
      <w:r w:rsidR="00240AA8" w:rsidRPr="00826314">
        <w:rPr>
          <w:rFonts w:cs="Segoe UI"/>
          <w:b w:val="0"/>
          <w:bCs w:val="0"/>
          <w:lang w:eastAsia="ar-SA"/>
        </w:rPr>
        <w:t>ke dni</w:t>
      </w:r>
      <w:r w:rsidR="00240AA8" w:rsidRPr="00826314">
        <w:rPr>
          <w:rFonts w:cs="Segoe UI"/>
          <w:b w:val="0"/>
          <w:lang w:eastAsia="ar-SA"/>
        </w:rPr>
        <w:t xml:space="preserve"> zahájení zadávacího řízení.</w:t>
      </w:r>
      <w:r w:rsidRPr="00826314">
        <w:rPr>
          <w:rFonts w:cs="Segoe UI"/>
          <w:b w:val="0"/>
          <w:lang w:eastAsia="ar-SA"/>
        </w:rPr>
        <w:t xml:space="preserve"> </w:t>
      </w:r>
      <w:r w:rsidR="00DD7F9F" w:rsidRPr="00826314">
        <w:rPr>
          <w:rFonts w:cs="Segoe UI"/>
          <w:b w:val="0"/>
          <w:lang w:eastAsia="ar-SA"/>
        </w:rPr>
        <w:t xml:space="preserve"> </w:t>
      </w:r>
    </w:p>
    <w:p w14:paraId="4EE13353" w14:textId="77777777" w:rsidR="00F45C1F" w:rsidRPr="00826314" w:rsidRDefault="00DD7F9F" w:rsidP="008A565C">
      <w:pPr>
        <w:pStyle w:val="Nadpis2"/>
        <w:keepNext w:val="0"/>
        <w:jc w:val="both"/>
        <w:rPr>
          <w:rFonts w:cs="Segoe UI"/>
          <w:b w:val="0"/>
          <w:lang w:eastAsia="ar-SA"/>
        </w:rPr>
      </w:pPr>
      <w:bookmarkStart w:id="59" w:name="_Ref136440520"/>
      <w:r w:rsidRPr="00826314">
        <w:rPr>
          <w:rFonts w:cs="Segoe UI"/>
          <w:b w:val="0"/>
          <w:lang w:eastAsia="ar-SA"/>
        </w:rPr>
        <w:t xml:space="preserve">Zadavatel </w:t>
      </w:r>
      <w:r w:rsidR="00BA4B89" w:rsidRPr="00826314">
        <w:rPr>
          <w:rFonts w:cs="Segoe UI"/>
          <w:b w:val="0"/>
          <w:lang w:eastAsia="ar-SA"/>
        </w:rPr>
        <w:t xml:space="preserve">požaduje, aby součástí nabídky byly dále požadované informace a doklady, a </w:t>
      </w:r>
      <w:r w:rsidRPr="00826314">
        <w:rPr>
          <w:rFonts w:cs="Segoe UI"/>
          <w:b w:val="0"/>
          <w:lang w:eastAsia="ar-SA"/>
        </w:rPr>
        <w:t xml:space="preserve">doporučuje použít </w:t>
      </w:r>
      <w:r w:rsidR="00E135BE" w:rsidRPr="00826314">
        <w:rPr>
          <w:rFonts w:cs="Segoe UI"/>
          <w:b w:val="0"/>
          <w:lang w:eastAsia="ar-SA"/>
        </w:rPr>
        <w:t xml:space="preserve">následující </w:t>
      </w:r>
      <w:r w:rsidRPr="00826314">
        <w:rPr>
          <w:rFonts w:cs="Segoe UI"/>
          <w:b w:val="0"/>
          <w:lang w:eastAsia="ar-SA"/>
        </w:rPr>
        <w:t>pořadí dokumentů</w:t>
      </w:r>
      <w:r w:rsidR="0018186E" w:rsidRPr="00826314">
        <w:rPr>
          <w:rFonts w:cs="Segoe UI"/>
          <w:b w:val="0"/>
          <w:lang w:eastAsia="ar-SA"/>
        </w:rPr>
        <w:t xml:space="preserve"> (zejména budou-li součástí jednoho souboru)</w:t>
      </w:r>
      <w:bookmarkEnd w:id="59"/>
    </w:p>
    <w:p w14:paraId="0138C98C" w14:textId="2BA37284" w:rsidR="00765F0B" w:rsidRPr="00826314" w:rsidRDefault="00293F90" w:rsidP="00FD430B">
      <w:pPr>
        <w:pStyle w:val="Odstavecseseznamem"/>
        <w:numPr>
          <w:ilvl w:val="0"/>
          <w:numId w:val="16"/>
        </w:numPr>
        <w:spacing w:before="120" w:after="120"/>
        <w:ind w:left="1276" w:hanging="357"/>
        <w:contextualSpacing w:val="0"/>
        <w:rPr>
          <w:rFonts w:cs="Segoe UI"/>
        </w:rPr>
      </w:pPr>
      <w:r w:rsidRPr="00826314">
        <w:rPr>
          <w:rFonts w:cs="Segoe UI"/>
        </w:rPr>
        <w:t>obsah nabídky s uvedením čísel stran kapitol nabídky, včetně seznamu příloh,</w:t>
      </w:r>
    </w:p>
    <w:p w14:paraId="7628A9FB" w14:textId="7A5E947B" w:rsidR="004D0332" w:rsidRPr="00826314" w:rsidRDefault="00A90225" w:rsidP="00FD430B">
      <w:pPr>
        <w:pStyle w:val="Odstavecseseznamem"/>
        <w:numPr>
          <w:ilvl w:val="0"/>
          <w:numId w:val="16"/>
        </w:numPr>
        <w:spacing w:before="120" w:after="120"/>
        <w:ind w:left="1276" w:hanging="357"/>
        <w:contextualSpacing w:val="0"/>
        <w:rPr>
          <w:rFonts w:cs="Segoe UI"/>
          <w:i/>
        </w:rPr>
      </w:pPr>
      <w:r w:rsidRPr="00826314">
        <w:rPr>
          <w:rFonts w:cs="Segoe UI"/>
        </w:rPr>
        <w:t>doklady prokazující splnění kvalifikace</w:t>
      </w:r>
      <w:r w:rsidR="008854C6" w:rsidRPr="00826314">
        <w:rPr>
          <w:rFonts w:cs="Segoe UI"/>
        </w:rPr>
        <w:t>,</w:t>
      </w:r>
    </w:p>
    <w:p w14:paraId="110DFA86" w14:textId="1AAC1354" w:rsidR="00A75A99" w:rsidRPr="00826314" w:rsidRDefault="00CD3401" w:rsidP="00FD430B">
      <w:pPr>
        <w:pStyle w:val="Odstavecseseznamem"/>
        <w:numPr>
          <w:ilvl w:val="0"/>
          <w:numId w:val="16"/>
        </w:numPr>
        <w:spacing w:before="120" w:after="120"/>
        <w:ind w:left="1276" w:hanging="357"/>
        <w:contextualSpacing w:val="0"/>
        <w:rPr>
          <w:rFonts w:cs="Segoe UI"/>
          <w:szCs w:val="22"/>
        </w:rPr>
      </w:pPr>
      <w:r w:rsidRPr="00826314">
        <w:rPr>
          <w:rFonts w:cs="Segoe UI"/>
        </w:rPr>
        <w:t>údaje/</w:t>
      </w:r>
      <w:r w:rsidR="004A796C" w:rsidRPr="00826314">
        <w:rPr>
          <w:rFonts w:cs="Segoe UI"/>
          <w:szCs w:val="22"/>
        </w:rPr>
        <w:t xml:space="preserve">parametry, které mají být předmětem hodnocení ve smyslu </w:t>
      </w:r>
      <w:r w:rsidRPr="00826314">
        <w:rPr>
          <w:rFonts w:cs="Segoe UI"/>
          <w:szCs w:val="22"/>
        </w:rPr>
        <w:t xml:space="preserve">článku </w:t>
      </w:r>
      <w:r w:rsidR="00212802">
        <w:rPr>
          <w:rFonts w:cs="Segoe UI"/>
          <w:szCs w:val="22"/>
        </w:rPr>
        <w:fldChar w:fldCharType="begin"/>
      </w:r>
      <w:r w:rsidR="00212802">
        <w:rPr>
          <w:rFonts w:cs="Segoe UI"/>
          <w:szCs w:val="22"/>
        </w:rPr>
        <w:instrText xml:space="preserve"> REF _Ref519077416 \r \h </w:instrText>
      </w:r>
      <w:r w:rsidR="00212802">
        <w:rPr>
          <w:rFonts w:cs="Segoe UI"/>
          <w:szCs w:val="22"/>
        </w:rPr>
      </w:r>
      <w:r w:rsidR="00212802">
        <w:rPr>
          <w:rFonts w:cs="Segoe UI"/>
          <w:szCs w:val="22"/>
        </w:rPr>
        <w:fldChar w:fldCharType="separate"/>
      </w:r>
      <w:r w:rsidR="00B67E52">
        <w:rPr>
          <w:rFonts w:cs="Segoe UI"/>
          <w:szCs w:val="22"/>
        </w:rPr>
        <w:t>10</w:t>
      </w:r>
      <w:r w:rsidR="00212802">
        <w:rPr>
          <w:rFonts w:cs="Segoe UI"/>
          <w:szCs w:val="22"/>
        </w:rPr>
        <w:fldChar w:fldCharType="end"/>
      </w:r>
      <w:r w:rsidR="004A796C" w:rsidRPr="00826314">
        <w:rPr>
          <w:rFonts w:cs="Segoe UI"/>
          <w:szCs w:val="22"/>
        </w:rPr>
        <w:t xml:space="preserve"> </w:t>
      </w:r>
      <w:r w:rsidR="003E60B3" w:rsidRPr="00826314">
        <w:rPr>
          <w:rFonts w:cs="Segoe UI"/>
          <w:szCs w:val="22"/>
        </w:rPr>
        <w:t>této výzvy</w:t>
      </w:r>
      <w:r w:rsidR="005D06A1" w:rsidRPr="00826314">
        <w:rPr>
          <w:rFonts w:cs="Segoe UI"/>
          <w:szCs w:val="22"/>
        </w:rPr>
        <w:t>,</w:t>
      </w:r>
      <w:r w:rsidR="00FD0D09" w:rsidRPr="00826314">
        <w:rPr>
          <w:rFonts w:cs="Segoe UI"/>
          <w:szCs w:val="22"/>
        </w:rPr>
        <w:t xml:space="preserve"> tj. </w:t>
      </w:r>
      <w:r w:rsidR="00D56B08" w:rsidRPr="00826314">
        <w:rPr>
          <w:rFonts w:cs="Segoe UI"/>
          <w:szCs w:val="22"/>
        </w:rPr>
        <w:t xml:space="preserve">celková </w:t>
      </w:r>
      <w:r w:rsidR="00FD0D09" w:rsidRPr="00826314">
        <w:rPr>
          <w:rFonts w:cs="Segoe UI"/>
          <w:szCs w:val="22"/>
        </w:rPr>
        <w:t>nabídková cena</w:t>
      </w:r>
      <w:r w:rsidR="003E60B3" w:rsidRPr="00826314">
        <w:rPr>
          <w:rFonts w:cs="Segoe UI"/>
          <w:szCs w:val="22"/>
        </w:rPr>
        <w:t xml:space="preserve"> a doba odstávky kotlů</w:t>
      </w:r>
      <w:r w:rsidR="00D56B08" w:rsidRPr="00826314">
        <w:rPr>
          <w:rFonts w:cs="Segoe UI"/>
          <w:szCs w:val="22"/>
        </w:rPr>
        <w:t xml:space="preserve"> stanovená počtem kalendářních dnů</w:t>
      </w:r>
      <w:r w:rsidR="00FD0D09" w:rsidRPr="00826314">
        <w:rPr>
          <w:rFonts w:cs="Segoe UI"/>
          <w:szCs w:val="22"/>
        </w:rPr>
        <w:t>,</w:t>
      </w:r>
      <w:r w:rsidR="00DA7310">
        <w:rPr>
          <w:rFonts w:cs="Segoe UI"/>
          <w:szCs w:val="22"/>
        </w:rPr>
        <w:t xml:space="preserve"> přičemž zadavatel preferuje předložení těchto údajů/parametrů v podobě, jež tvoří přílohu č. </w:t>
      </w:r>
      <w:r w:rsidR="00CF187F">
        <w:rPr>
          <w:rFonts w:cs="Segoe UI"/>
          <w:szCs w:val="22"/>
        </w:rPr>
        <w:t xml:space="preserve">5 </w:t>
      </w:r>
      <w:r w:rsidR="00DA7310">
        <w:rPr>
          <w:rFonts w:cs="Segoe UI"/>
          <w:szCs w:val="22"/>
        </w:rPr>
        <w:t xml:space="preserve">této výzvy, </w:t>
      </w:r>
    </w:p>
    <w:p w14:paraId="63C369EA" w14:textId="52B05FA7" w:rsidR="00FD0D09" w:rsidRPr="00826314" w:rsidRDefault="00FD0D09" w:rsidP="00FD430B">
      <w:pPr>
        <w:pStyle w:val="Odstavecseseznamem"/>
        <w:numPr>
          <w:ilvl w:val="0"/>
          <w:numId w:val="16"/>
        </w:numPr>
        <w:spacing w:before="120" w:after="120"/>
        <w:ind w:left="1276" w:hanging="357"/>
        <w:contextualSpacing w:val="0"/>
        <w:rPr>
          <w:rFonts w:cs="Segoe UI"/>
        </w:rPr>
      </w:pPr>
      <w:r w:rsidRPr="00826314">
        <w:rPr>
          <w:rFonts w:cs="Segoe UI"/>
        </w:rPr>
        <w:t>návrh smlouvy na plnění veřejné zakázky s údaji určenými pro doplnění ze strany dodavatele,</w:t>
      </w:r>
    </w:p>
    <w:p w14:paraId="5249B98B" w14:textId="10E8ABA9" w:rsidR="003E60B3" w:rsidRPr="00826314" w:rsidRDefault="00871146" w:rsidP="00FD430B">
      <w:pPr>
        <w:pStyle w:val="Odstavecseseznamem"/>
        <w:numPr>
          <w:ilvl w:val="0"/>
          <w:numId w:val="16"/>
        </w:numPr>
        <w:spacing w:before="120" w:after="120"/>
        <w:ind w:left="1276" w:hanging="357"/>
        <w:contextualSpacing w:val="0"/>
        <w:rPr>
          <w:rFonts w:cs="Segoe UI"/>
        </w:rPr>
      </w:pPr>
      <w:r>
        <w:rPr>
          <w:rFonts w:cs="Segoe UI"/>
        </w:rPr>
        <w:t xml:space="preserve">stručná </w:t>
      </w:r>
      <w:r w:rsidR="003E60B3" w:rsidRPr="00826314">
        <w:rPr>
          <w:rFonts w:cs="Segoe UI"/>
        </w:rPr>
        <w:t>technická specifikace</w:t>
      </w:r>
      <w:r>
        <w:rPr>
          <w:rFonts w:cs="Segoe UI"/>
        </w:rPr>
        <w:t xml:space="preserve"> plánovaného</w:t>
      </w:r>
      <w:r w:rsidR="003E60B3" w:rsidRPr="00826314">
        <w:rPr>
          <w:rFonts w:cs="Segoe UI"/>
        </w:rPr>
        <w:t xml:space="preserve"> návrhu výměny membránových stěn včetně rozpisu hlavních prací a specifikaci přesné výměry plochy nových membránových stěn,</w:t>
      </w:r>
    </w:p>
    <w:p w14:paraId="3BDC2C3D" w14:textId="1D98D0FB" w:rsidR="003E60B3" w:rsidRPr="00826314" w:rsidRDefault="003E60B3" w:rsidP="00FD430B">
      <w:pPr>
        <w:pStyle w:val="Odstavecseseznamem"/>
        <w:numPr>
          <w:ilvl w:val="0"/>
          <w:numId w:val="16"/>
        </w:numPr>
        <w:spacing w:before="120" w:after="120"/>
        <w:ind w:left="1276" w:hanging="357"/>
        <w:contextualSpacing w:val="0"/>
        <w:rPr>
          <w:rFonts w:cs="Segoe UI"/>
        </w:rPr>
      </w:pPr>
      <w:r w:rsidRPr="00826314">
        <w:rPr>
          <w:rFonts w:cs="Segoe UI"/>
        </w:rPr>
        <w:t>popis</w:t>
      </w:r>
      <w:r w:rsidR="00871146">
        <w:rPr>
          <w:rFonts w:cs="Segoe UI"/>
        </w:rPr>
        <w:t xml:space="preserve"> návrhu</w:t>
      </w:r>
      <w:r w:rsidRPr="00826314">
        <w:rPr>
          <w:rFonts w:cs="Segoe UI"/>
        </w:rPr>
        <w:t xml:space="preserve"> plánovaného řešení napojení nové membránové stěny na stávající zařízení (zejména napojení na zavodňovací komory a membránové stěny),</w:t>
      </w:r>
    </w:p>
    <w:p w14:paraId="537C1B12" w14:textId="5DAD910D" w:rsidR="003E60B3" w:rsidRPr="00826314" w:rsidRDefault="003E60B3" w:rsidP="00FD430B">
      <w:pPr>
        <w:pStyle w:val="Odstavecseseznamem"/>
        <w:numPr>
          <w:ilvl w:val="0"/>
          <w:numId w:val="16"/>
        </w:numPr>
        <w:spacing w:before="120" w:after="120"/>
        <w:ind w:left="1276" w:hanging="357"/>
        <w:contextualSpacing w:val="0"/>
        <w:rPr>
          <w:rFonts w:cs="Segoe UI"/>
        </w:rPr>
      </w:pPr>
      <w:r w:rsidRPr="00826314">
        <w:rPr>
          <w:rFonts w:cs="Segoe UI"/>
        </w:rPr>
        <w:t>popis plánované úpravy systému sekundárního vzduchu včetně popsání provozních benefitů (např. snížení emisí, spotřeby močoviny, vyšší účinnosti kotle)</w:t>
      </w:r>
      <w:r w:rsidR="000446C9">
        <w:rPr>
          <w:rFonts w:cs="Segoe UI"/>
        </w:rPr>
        <w:t xml:space="preserve">; tj. plnění v rozsahu vyhrazené změny závazku dle odst. </w:t>
      </w:r>
      <w:r w:rsidR="000446C9">
        <w:rPr>
          <w:rFonts w:cs="Segoe UI"/>
        </w:rPr>
        <w:fldChar w:fldCharType="begin"/>
      </w:r>
      <w:r w:rsidR="000446C9">
        <w:rPr>
          <w:rFonts w:cs="Segoe UI"/>
        </w:rPr>
        <w:instrText xml:space="preserve"> REF _Ref207390638 \r \h </w:instrText>
      </w:r>
      <w:r w:rsidR="000446C9">
        <w:rPr>
          <w:rFonts w:cs="Segoe UI"/>
        </w:rPr>
      </w:r>
      <w:r w:rsidR="000446C9">
        <w:rPr>
          <w:rFonts w:cs="Segoe UI"/>
        </w:rPr>
        <w:fldChar w:fldCharType="separate"/>
      </w:r>
      <w:r w:rsidR="00B67E52">
        <w:rPr>
          <w:rFonts w:cs="Segoe UI"/>
        </w:rPr>
        <w:t>3.3</w:t>
      </w:r>
      <w:r w:rsidR="000446C9">
        <w:rPr>
          <w:rFonts w:cs="Segoe UI"/>
        </w:rPr>
        <w:fldChar w:fldCharType="end"/>
      </w:r>
      <w:r w:rsidR="000446C9">
        <w:rPr>
          <w:rFonts w:cs="Segoe UI"/>
        </w:rPr>
        <w:t xml:space="preserve"> výzvy k podání nabídek a zadávací dokumentace</w:t>
      </w:r>
      <w:r w:rsidR="00F202F6">
        <w:rPr>
          <w:rFonts w:cs="Segoe UI"/>
        </w:rPr>
        <w:t>, učiní-li jej dodavatel součástí nabídky</w:t>
      </w:r>
      <w:r w:rsidR="000446C9">
        <w:rPr>
          <w:rFonts w:cs="Segoe UI"/>
        </w:rPr>
        <w:t>.</w:t>
      </w:r>
      <w:r w:rsidRPr="00826314">
        <w:rPr>
          <w:rFonts w:cs="Segoe UI"/>
        </w:rPr>
        <w:t xml:space="preserve"> </w:t>
      </w:r>
    </w:p>
    <w:p w14:paraId="2660A7AC" w14:textId="157CA6E0" w:rsidR="004E3741" w:rsidRPr="00826314" w:rsidRDefault="004E3741" w:rsidP="00FD430B">
      <w:pPr>
        <w:pStyle w:val="Odstavecseseznamem"/>
        <w:numPr>
          <w:ilvl w:val="0"/>
          <w:numId w:val="16"/>
        </w:numPr>
        <w:spacing w:before="120" w:after="120"/>
        <w:ind w:left="1276" w:hanging="357"/>
        <w:contextualSpacing w:val="0"/>
        <w:rPr>
          <w:rFonts w:cs="Segoe UI"/>
        </w:rPr>
      </w:pPr>
      <w:r w:rsidRPr="00826314">
        <w:rPr>
          <w:rFonts w:cs="Segoe UI"/>
        </w:rPr>
        <w:t>harmonogram průběhu realizace veřejné zakázky, obsahující alespoň následující milníky:</w:t>
      </w:r>
    </w:p>
    <w:p w14:paraId="1C9F7768" w14:textId="61C5D9C5" w:rsidR="004E3741" w:rsidRPr="00826314" w:rsidRDefault="004E3741" w:rsidP="00CD138B">
      <w:pPr>
        <w:pStyle w:val="Odstavecseseznamem"/>
        <w:numPr>
          <w:ilvl w:val="1"/>
          <w:numId w:val="16"/>
        </w:numPr>
        <w:spacing w:before="60" w:after="60"/>
        <w:ind w:left="1985" w:hanging="357"/>
        <w:contextualSpacing w:val="0"/>
        <w:rPr>
          <w:rFonts w:cs="Segoe UI"/>
        </w:rPr>
      </w:pPr>
      <w:r w:rsidRPr="00826314">
        <w:rPr>
          <w:rFonts w:cs="Segoe UI"/>
        </w:rPr>
        <w:t>inženýring a dodání projektové dokumentace k odsouhlasení zadavatelem,</w:t>
      </w:r>
    </w:p>
    <w:p w14:paraId="18C6D27E" w14:textId="04F0B7E7" w:rsidR="004E3741" w:rsidRPr="00826314" w:rsidRDefault="004E3741" w:rsidP="00CD138B">
      <w:pPr>
        <w:pStyle w:val="Odstavecseseznamem"/>
        <w:numPr>
          <w:ilvl w:val="1"/>
          <w:numId w:val="16"/>
        </w:numPr>
        <w:spacing w:before="60" w:after="60"/>
        <w:ind w:left="1985" w:hanging="357"/>
        <w:contextualSpacing w:val="0"/>
        <w:rPr>
          <w:rFonts w:cs="Segoe UI"/>
        </w:rPr>
      </w:pPr>
      <w:r w:rsidRPr="00826314">
        <w:rPr>
          <w:rFonts w:cs="Segoe UI"/>
        </w:rPr>
        <w:t>výroba nových dílů,</w:t>
      </w:r>
    </w:p>
    <w:p w14:paraId="246419BC" w14:textId="1732AD73" w:rsidR="004E3741" w:rsidRPr="00826314" w:rsidRDefault="004E3741" w:rsidP="00CD138B">
      <w:pPr>
        <w:pStyle w:val="Odstavecseseznamem"/>
        <w:numPr>
          <w:ilvl w:val="1"/>
          <w:numId w:val="16"/>
        </w:numPr>
        <w:spacing w:before="60" w:after="60"/>
        <w:ind w:left="1985" w:hanging="357"/>
        <w:contextualSpacing w:val="0"/>
        <w:rPr>
          <w:rFonts w:cs="Segoe UI"/>
        </w:rPr>
      </w:pPr>
      <w:r w:rsidRPr="00826314">
        <w:rPr>
          <w:rFonts w:cs="Segoe UI"/>
        </w:rPr>
        <w:lastRenderedPageBreak/>
        <w:t>dodání jednotlivých dílů na místo realizace,</w:t>
      </w:r>
    </w:p>
    <w:p w14:paraId="18E22393" w14:textId="56152B34" w:rsidR="004E3741" w:rsidRPr="00826314" w:rsidRDefault="004E3741" w:rsidP="00CD138B">
      <w:pPr>
        <w:pStyle w:val="Odstavecseseznamem"/>
        <w:numPr>
          <w:ilvl w:val="1"/>
          <w:numId w:val="16"/>
        </w:numPr>
        <w:spacing w:before="60" w:after="60"/>
        <w:ind w:left="1985" w:hanging="357"/>
        <w:contextualSpacing w:val="0"/>
        <w:rPr>
          <w:rFonts w:cs="Segoe UI"/>
        </w:rPr>
      </w:pPr>
      <w:r w:rsidRPr="00826314">
        <w:rPr>
          <w:rFonts w:cs="Segoe UI"/>
        </w:rPr>
        <w:t>stavební a montážní práce</w:t>
      </w:r>
    </w:p>
    <w:p w14:paraId="51802A86" w14:textId="3F4D9A6B" w:rsidR="004E3741" w:rsidRDefault="004E3741" w:rsidP="00CD138B">
      <w:pPr>
        <w:pStyle w:val="Odstavecseseznamem"/>
        <w:numPr>
          <w:ilvl w:val="2"/>
          <w:numId w:val="16"/>
        </w:numPr>
        <w:spacing w:before="60" w:after="60"/>
        <w:ind w:left="2694" w:hanging="357"/>
        <w:contextualSpacing w:val="0"/>
        <w:rPr>
          <w:rFonts w:cs="Segoe UI"/>
        </w:rPr>
      </w:pPr>
      <w:r w:rsidRPr="00826314">
        <w:rPr>
          <w:rFonts w:cs="Segoe UI"/>
        </w:rPr>
        <w:t>příprava staveniště,</w:t>
      </w:r>
    </w:p>
    <w:p w14:paraId="1F29C294" w14:textId="5E24C92C" w:rsidR="00871146" w:rsidRPr="00826314" w:rsidRDefault="00AF6816" w:rsidP="00CD138B">
      <w:pPr>
        <w:pStyle w:val="Odstavecseseznamem"/>
        <w:numPr>
          <w:ilvl w:val="2"/>
          <w:numId w:val="16"/>
        </w:numPr>
        <w:spacing w:before="60" w:after="60"/>
        <w:ind w:left="2694" w:hanging="357"/>
        <w:contextualSpacing w:val="0"/>
        <w:rPr>
          <w:rFonts w:cs="Segoe UI"/>
        </w:rPr>
      </w:pPr>
      <w:r>
        <w:rPr>
          <w:rFonts w:cs="Segoe UI"/>
        </w:rPr>
        <w:t xml:space="preserve">doba úplného </w:t>
      </w:r>
      <w:r w:rsidR="00871146">
        <w:rPr>
          <w:rFonts w:cs="Segoe UI"/>
        </w:rPr>
        <w:t>odstavení kotle</w:t>
      </w:r>
    </w:p>
    <w:p w14:paraId="4B1AAEE3" w14:textId="77777777" w:rsidR="004E3741" w:rsidRPr="00826314" w:rsidRDefault="004E3741" w:rsidP="00CD138B">
      <w:pPr>
        <w:pStyle w:val="Odstavecseseznamem"/>
        <w:numPr>
          <w:ilvl w:val="2"/>
          <w:numId w:val="16"/>
        </w:numPr>
        <w:spacing w:before="60" w:after="60"/>
        <w:ind w:left="2694" w:hanging="357"/>
        <w:contextualSpacing w:val="0"/>
        <w:rPr>
          <w:rFonts w:cs="Segoe UI"/>
        </w:rPr>
      </w:pPr>
      <w:r w:rsidRPr="00826314">
        <w:rPr>
          <w:rFonts w:cs="Segoe UI"/>
        </w:rPr>
        <w:t>odstranění a demontáž stávajících membránových stěn,</w:t>
      </w:r>
    </w:p>
    <w:p w14:paraId="0DAF8581" w14:textId="7F43121C" w:rsidR="004E3741" w:rsidRPr="00826314" w:rsidRDefault="004E3741" w:rsidP="00CD138B">
      <w:pPr>
        <w:pStyle w:val="Odstavecseseznamem"/>
        <w:numPr>
          <w:ilvl w:val="2"/>
          <w:numId w:val="16"/>
        </w:numPr>
        <w:spacing w:before="60" w:after="60"/>
        <w:ind w:left="2694" w:hanging="357"/>
        <w:contextualSpacing w:val="0"/>
        <w:rPr>
          <w:rFonts w:cs="Segoe UI"/>
        </w:rPr>
      </w:pPr>
      <w:r w:rsidRPr="00826314">
        <w:rPr>
          <w:rFonts w:cs="Segoe UI"/>
        </w:rPr>
        <w:t>montáž nových membránových stěn včetně napojení sekundárního vzduchu,</w:t>
      </w:r>
    </w:p>
    <w:p w14:paraId="6D05BFCC" w14:textId="2049BFA3" w:rsidR="004E3741" w:rsidRPr="00826314" w:rsidRDefault="004E3741" w:rsidP="00CD138B">
      <w:pPr>
        <w:pStyle w:val="Odstavecseseznamem"/>
        <w:numPr>
          <w:ilvl w:val="2"/>
          <w:numId w:val="16"/>
        </w:numPr>
        <w:spacing w:before="60" w:after="60"/>
        <w:ind w:left="2694" w:hanging="357"/>
        <w:contextualSpacing w:val="0"/>
        <w:rPr>
          <w:rFonts w:cs="Segoe UI"/>
        </w:rPr>
      </w:pPr>
      <w:r w:rsidRPr="00826314">
        <w:rPr>
          <w:rFonts w:cs="Segoe UI"/>
        </w:rPr>
        <w:t>NDT zkoušky,</w:t>
      </w:r>
    </w:p>
    <w:p w14:paraId="4A397C10" w14:textId="5840BB47" w:rsidR="004E3741" w:rsidRPr="00826314" w:rsidRDefault="004E3741" w:rsidP="00CD138B">
      <w:pPr>
        <w:pStyle w:val="Odstavecseseznamem"/>
        <w:numPr>
          <w:ilvl w:val="1"/>
          <w:numId w:val="16"/>
        </w:numPr>
        <w:spacing w:before="60" w:after="60"/>
        <w:ind w:left="1985" w:hanging="357"/>
        <w:contextualSpacing w:val="0"/>
        <w:rPr>
          <w:rFonts w:cs="Segoe UI"/>
        </w:rPr>
      </w:pPr>
      <w:r w:rsidRPr="00826314">
        <w:rPr>
          <w:rFonts w:cs="Segoe UI"/>
        </w:rPr>
        <w:t>tlaková zkouška,</w:t>
      </w:r>
    </w:p>
    <w:p w14:paraId="50080501" w14:textId="610C415A" w:rsidR="004E3741" w:rsidRPr="00826314" w:rsidRDefault="004E3741" w:rsidP="00CD138B">
      <w:pPr>
        <w:pStyle w:val="Odstavecseseznamem"/>
        <w:numPr>
          <w:ilvl w:val="1"/>
          <w:numId w:val="16"/>
        </w:numPr>
        <w:spacing w:before="60" w:after="60"/>
        <w:ind w:left="1985" w:hanging="357"/>
        <w:contextualSpacing w:val="0"/>
        <w:rPr>
          <w:rFonts w:cs="Segoe UI"/>
        </w:rPr>
      </w:pPr>
      <w:r w:rsidRPr="00826314">
        <w:rPr>
          <w:rFonts w:cs="Segoe UI"/>
        </w:rPr>
        <w:t>příprava pro montáž vyzdívky a dokončovací práce včetně úklidu,</w:t>
      </w:r>
    </w:p>
    <w:p w14:paraId="1C8B03FE" w14:textId="6C4B5440" w:rsidR="004E3741" w:rsidRPr="00826314" w:rsidRDefault="004E3741" w:rsidP="00CD138B">
      <w:pPr>
        <w:pStyle w:val="Odstavecseseznamem"/>
        <w:numPr>
          <w:ilvl w:val="1"/>
          <w:numId w:val="16"/>
        </w:numPr>
        <w:spacing w:before="60" w:after="60"/>
        <w:ind w:left="1985" w:hanging="357"/>
        <w:contextualSpacing w:val="0"/>
        <w:rPr>
          <w:rFonts w:cs="Segoe UI"/>
        </w:rPr>
      </w:pPr>
      <w:r w:rsidRPr="00826314">
        <w:rPr>
          <w:rFonts w:cs="Segoe UI"/>
        </w:rPr>
        <w:t>okamžik předání díla,</w:t>
      </w:r>
    </w:p>
    <w:p w14:paraId="48F0BB63" w14:textId="270DD3F2" w:rsidR="003E60B3" w:rsidRDefault="003E60B3" w:rsidP="00CD138B">
      <w:pPr>
        <w:pStyle w:val="Odstavecseseznamem"/>
        <w:numPr>
          <w:ilvl w:val="0"/>
          <w:numId w:val="16"/>
        </w:numPr>
        <w:spacing w:before="120" w:after="120"/>
        <w:ind w:left="1276"/>
        <w:contextualSpacing w:val="0"/>
        <w:rPr>
          <w:rFonts w:cs="Segoe UI"/>
        </w:rPr>
      </w:pPr>
      <w:r w:rsidRPr="00826314">
        <w:rPr>
          <w:rFonts w:cs="Segoe UI"/>
        </w:rPr>
        <w:t>předběžný plán kontrol a zkoušek,</w:t>
      </w:r>
    </w:p>
    <w:p w14:paraId="16832B19" w14:textId="046020FE" w:rsidR="00BB4BFC" w:rsidRPr="00826314" w:rsidRDefault="00BB4BFC" w:rsidP="00CD138B">
      <w:pPr>
        <w:pStyle w:val="Odstavecseseznamem"/>
        <w:numPr>
          <w:ilvl w:val="0"/>
          <w:numId w:val="16"/>
        </w:numPr>
        <w:spacing w:before="120" w:after="120"/>
        <w:ind w:left="1276"/>
        <w:contextualSpacing w:val="0"/>
        <w:rPr>
          <w:rFonts w:cs="Segoe UI"/>
        </w:rPr>
      </w:pPr>
      <w:r>
        <w:rPr>
          <w:rFonts w:cs="Segoe UI"/>
        </w:rPr>
        <w:t xml:space="preserve">informace o tom, zda je dodavatel schopen realizovat plnění odpovídající opci ve smyslu odst. </w:t>
      </w:r>
      <w:r>
        <w:rPr>
          <w:rFonts w:cs="Segoe UI"/>
        </w:rPr>
        <w:fldChar w:fldCharType="begin"/>
      </w:r>
      <w:r>
        <w:rPr>
          <w:rFonts w:cs="Segoe UI"/>
        </w:rPr>
        <w:instrText xml:space="preserve"> REF _Ref207723673 \r \h </w:instrText>
      </w:r>
      <w:r>
        <w:rPr>
          <w:rFonts w:cs="Segoe UI"/>
        </w:rPr>
      </w:r>
      <w:r>
        <w:rPr>
          <w:rFonts w:cs="Segoe UI"/>
        </w:rPr>
        <w:fldChar w:fldCharType="separate"/>
      </w:r>
      <w:r w:rsidR="00B67E52">
        <w:rPr>
          <w:rFonts w:cs="Segoe UI"/>
        </w:rPr>
        <w:t>3.3</w:t>
      </w:r>
      <w:r>
        <w:rPr>
          <w:rFonts w:cs="Segoe UI"/>
        </w:rPr>
        <w:fldChar w:fldCharType="end"/>
      </w:r>
      <w:r>
        <w:rPr>
          <w:rFonts w:cs="Segoe UI"/>
        </w:rPr>
        <w:t xml:space="preserve"> výzvy k podání nabídek a zadávací dokumentace a ocenění tohoto plnění</w:t>
      </w:r>
      <w:r w:rsidR="00766EDE" w:rsidRPr="00766EDE">
        <w:rPr>
          <w:rFonts w:cs="Segoe UI"/>
          <w:szCs w:val="22"/>
        </w:rPr>
        <w:t xml:space="preserve"> </w:t>
      </w:r>
      <w:r w:rsidR="00766EDE">
        <w:rPr>
          <w:rFonts w:cs="Segoe UI"/>
          <w:szCs w:val="22"/>
        </w:rPr>
        <w:t>v podobě, jež tvoří přílohu č. 5 této výzvy</w:t>
      </w:r>
      <w:r>
        <w:rPr>
          <w:rFonts w:cs="Segoe UI"/>
        </w:rPr>
        <w:t>; zadavatel pro úplnost uvádí, že ocenění opčního plnění nevstupuje do hodnocení nabídek;</w:t>
      </w:r>
    </w:p>
    <w:p w14:paraId="60508F5D" w14:textId="02701854" w:rsidR="0009442A" w:rsidRPr="00826314" w:rsidRDefault="0009442A" w:rsidP="00CD138B">
      <w:pPr>
        <w:pStyle w:val="Odstavecseseznamem"/>
        <w:numPr>
          <w:ilvl w:val="0"/>
          <w:numId w:val="16"/>
        </w:numPr>
        <w:spacing w:before="120" w:after="120"/>
        <w:ind w:left="1276"/>
        <w:contextualSpacing w:val="0"/>
        <w:rPr>
          <w:rFonts w:cs="Segoe UI"/>
        </w:rPr>
      </w:pPr>
      <w:r w:rsidRPr="00826314">
        <w:rPr>
          <w:rFonts w:cs="Segoe UI"/>
        </w:rPr>
        <w:t xml:space="preserve">informace a/nebo doklady ve smyslu odst. </w:t>
      </w:r>
      <w:r w:rsidR="006E57F3" w:rsidRPr="00826314">
        <w:rPr>
          <w:rFonts w:cs="Segoe UI"/>
        </w:rPr>
        <w:fldChar w:fldCharType="begin"/>
      </w:r>
      <w:r w:rsidR="006E57F3" w:rsidRPr="00826314">
        <w:rPr>
          <w:rFonts w:cs="Segoe UI"/>
        </w:rPr>
        <w:instrText xml:space="preserve"> REF _Ref207286030 \r \h </w:instrText>
      </w:r>
      <w:r w:rsidR="00826314">
        <w:rPr>
          <w:rFonts w:cs="Segoe UI"/>
        </w:rPr>
        <w:instrText xml:space="preserve"> \* MERGEFORMAT </w:instrText>
      </w:r>
      <w:r w:rsidR="006E57F3" w:rsidRPr="00826314">
        <w:rPr>
          <w:rFonts w:cs="Segoe UI"/>
        </w:rPr>
      </w:r>
      <w:r w:rsidR="006E57F3" w:rsidRPr="00826314">
        <w:rPr>
          <w:rFonts w:cs="Segoe UI"/>
        </w:rPr>
        <w:fldChar w:fldCharType="separate"/>
      </w:r>
      <w:r w:rsidR="00B67E52">
        <w:rPr>
          <w:rFonts w:cs="Segoe UI"/>
        </w:rPr>
        <w:t>19.2</w:t>
      </w:r>
      <w:r w:rsidR="006E57F3" w:rsidRPr="00826314">
        <w:rPr>
          <w:rFonts w:cs="Segoe UI"/>
        </w:rPr>
        <w:fldChar w:fldCharType="end"/>
      </w:r>
      <w:r w:rsidR="006E57F3" w:rsidRPr="00826314">
        <w:rPr>
          <w:rFonts w:cs="Segoe UI"/>
        </w:rPr>
        <w:t xml:space="preserve"> této výzvy</w:t>
      </w:r>
      <w:r w:rsidRPr="00826314">
        <w:rPr>
          <w:rFonts w:cs="Segoe UI"/>
        </w:rPr>
        <w:t>, má-li účastník pochybnosti ve smyslu uvedeného ustanovení,</w:t>
      </w:r>
    </w:p>
    <w:p w14:paraId="0D98D4D4" w14:textId="77777777" w:rsidR="00F45C1F" w:rsidRPr="00826314" w:rsidRDefault="008E0F58" w:rsidP="00CD138B">
      <w:pPr>
        <w:pStyle w:val="Odstavecseseznamem"/>
        <w:numPr>
          <w:ilvl w:val="0"/>
          <w:numId w:val="16"/>
        </w:numPr>
        <w:spacing w:before="120" w:after="120"/>
        <w:ind w:left="1276"/>
        <w:contextualSpacing w:val="0"/>
        <w:rPr>
          <w:rFonts w:cs="Segoe UI"/>
        </w:rPr>
      </w:pPr>
      <w:r w:rsidRPr="00826314">
        <w:rPr>
          <w:rFonts w:cs="Segoe UI"/>
        </w:rPr>
        <w:t xml:space="preserve">ostatní dokumenty, které mají dle </w:t>
      </w:r>
      <w:r w:rsidR="005C77EE" w:rsidRPr="00826314">
        <w:rPr>
          <w:rFonts w:cs="Segoe UI"/>
        </w:rPr>
        <w:t>účastník</w:t>
      </w:r>
      <w:r w:rsidR="009D391B" w:rsidRPr="00826314">
        <w:rPr>
          <w:rFonts w:cs="Segoe UI"/>
        </w:rPr>
        <w:t>a</w:t>
      </w:r>
      <w:r w:rsidRPr="00826314">
        <w:rPr>
          <w:rFonts w:cs="Segoe UI"/>
        </w:rPr>
        <w:t xml:space="preserve"> tvořit obsah nabídky</w:t>
      </w:r>
      <w:r w:rsidR="00E135BE" w:rsidRPr="00826314">
        <w:rPr>
          <w:rFonts w:cs="Segoe UI"/>
        </w:rPr>
        <w:t>.</w:t>
      </w:r>
      <w:bookmarkEnd w:id="56"/>
      <w:bookmarkEnd w:id="57"/>
    </w:p>
    <w:p w14:paraId="3B298E06" w14:textId="77777777" w:rsidR="00241DDD" w:rsidRPr="00826314" w:rsidRDefault="00261955" w:rsidP="0021039D">
      <w:pPr>
        <w:pStyle w:val="Nadpis1"/>
        <w:rPr>
          <w:rFonts w:cs="Segoe UI"/>
        </w:rPr>
      </w:pPr>
      <w:bookmarkStart w:id="60" w:name="_Toc201220834"/>
      <w:r w:rsidRPr="00826314">
        <w:rPr>
          <w:rFonts w:cs="Segoe UI"/>
        </w:rPr>
        <w:t>ZÁVAZNOST POŽADAVKŮ ZADAVATELE</w:t>
      </w:r>
      <w:bookmarkEnd w:id="60"/>
    </w:p>
    <w:p w14:paraId="443A612F" w14:textId="77777777" w:rsidR="00FA7190" w:rsidRPr="00826314" w:rsidRDefault="00241DDD" w:rsidP="0021039D">
      <w:pPr>
        <w:rPr>
          <w:rFonts w:cs="Segoe UI"/>
        </w:rPr>
      </w:pPr>
      <w:r w:rsidRPr="00826314">
        <w:rPr>
          <w:rFonts w:cs="Segoe UI"/>
        </w:rPr>
        <w:t>Informace a údaje uvedené v</w:t>
      </w:r>
      <w:r w:rsidR="00112D87" w:rsidRPr="00826314">
        <w:rPr>
          <w:rFonts w:cs="Segoe UI"/>
        </w:rPr>
        <w:t> zadávací dokumentaci</w:t>
      </w:r>
      <w:r w:rsidRPr="00826314">
        <w:rPr>
          <w:rFonts w:cs="Segoe UI"/>
        </w:rPr>
        <w:t xml:space="preserve"> vymezují závazné požadavky zadavatele na plnění veřejné zakázky. </w:t>
      </w:r>
    </w:p>
    <w:p w14:paraId="0EAF1C39" w14:textId="77777777" w:rsidR="00241DDD" w:rsidRPr="00826314" w:rsidRDefault="00241DDD" w:rsidP="0021039D">
      <w:pPr>
        <w:rPr>
          <w:rFonts w:cs="Segoe UI"/>
        </w:rPr>
      </w:pPr>
      <w:r w:rsidRPr="00826314">
        <w:rPr>
          <w:rFonts w:cs="Segoe UI"/>
        </w:rPr>
        <w:t xml:space="preserve">Tyto požadavky je </w:t>
      </w:r>
      <w:r w:rsidR="00112D87" w:rsidRPr="00826314">
        <w:rPr>
          <w:rFonts w:cs="Segoe UI"/>
        </w:rPr>
        <w:t xml:space="preserve">účastník </w:t>
      </w:r>
      <w:r w:rsidRPr="00826314">
        <w:rPr>
          <w:rFonts w:cs="Segoe UI"/>
        </w:rPr>
        <w:t>povinen plně a bezvýhradně respektovat při zpracování své nabídky. Neakceptování požadavků zadavatele uvedených v této zadávací dokumentaci bude považováno za nesplnění zadávacích podmínek.</w:t>
      </w:r>
    </w:p>
    <w:p w14:paraId="6EDA6982" w14:textId="4AD4B5CD" w:rsidR="00FD0BCE" w:rsidRPr="00826314" w:rsidRDefault="00AB489F" w:rsidP="0021039D">
      <w:pPr>
        <w:rPr>
          <w:rFonts w:cs="Segoe UI"/>
        </w:rPr>
      </w:pPr>
      <w:r w:rsidRPr="00826314">
        <w:rPr>
          <w:rFonts w:cs="Segoe UI"/>
        </w:rPr>
        <w:t>V případě, že zadávací podmínky obsahují odkazy na obchodní firmy, názvy nebo jména a</w:t>
      </w:r>
      <w:r w:rsidR="000D32E5" w:rsidRPr="00826314">
        <w:rPr>
          <w:rFonts w:cs="Segoe UI"/>
        </w:rPr>
        <w:t> </w:t>
      </w:r>
      <w:r w:rsidRPr="00826314">
        <w:rPr>
          <w:rFonts w:cs="Segoe UI"/>
        </w:rPr>
        <w:t>příjmení, specifická označení zboží a služeb, které platí pro určitou osobu, popřípadě její organizační složku za příznačné, patenty na vynálezy, užitné vzory, průmyslové vzory, ochranné známky nebo označení původu, umožňuje zadavatel výslovně použití i</w:t>
      </w:r>
      <w:r w:rsidR="007A0A5B" w:rsidRPr="00826314">
        <w:rPr>
          <w:rFonts w:cs="Segoe UI"/>
        </w:rPr>
        <w:t> </w:t>
      </w:r>
      <w:r w:rsidRPr="00826314">
        <w:rPr>
          <w:rFonts w:cs="Segoe UI"/>
        </w:rPr>
        <w:t>jiných, kvalitativně a</w:t>
      </w:r>
      <w:r w:rsidR="00F301FD">
        <w:rPr>
          <w:rFonts w:cs="Segoe UI"/>
        </w:rPr>
        <w:t> </w:t>
      </w:r>
      <w:r w:rsidRPr="00826314">
        <w:rPr>
          <w:rFonts w:cs="Segoe UI"/>
        </w:rPr>
        <w:t xml:space="preserve">technicky obdobných řešení, které naplní zadavatelem požadovanou či odborníkovi zřejmou funkcionalitu. </w:t>
      </w:r>
    </w:p>
    <w:p w14:paraId="4C0E7FE9" w14:textId="77777777" w:rsidR="00BA1620" w:rsidRPr="00826314" w:rsidRDefault="00261955" w:rsidP="0021039D">
      <w:pPr>
        <w:pStyle w:val="Nadpis1"/>
        <w:rPr>
          <w:rFonts w:cs="Segoe UI"/>
        </w:rPr>
      </w:pPr>
      <w:bookmarkStart w:id="61" w:name="_Ref210905415"/>
      <w:bookmarkStart w:id="62" w:name="_Ref318813141"/>
      <w:bookmarkStart w:id="63" w:name="_Ref318813144"/>
      <w:bookmarkStart w:id="64" w:name="_Ref318813153"/>
      <w:bookmarkStart w:id="65" w:name="_Toc457831225"/>
      <w:bookmarkStart w:id="66" w:name="_Toc201220835"/>
      <w:r w:rsidRPr="00826314">
        <w:rPr>
          <w:rFonts w:cs="Segoe UI"/>
        </w:rPr>
        <w:lastRenderedPageBreak/>
        <w:t>VYSVĚTLENÍ, ZMĚNA NEBO DOPLNĚNÍ ZADÁVACÍ DOKUMENTACE</w:t>
      </w:r>
      <w:bookmarkEnd w:id="61"/>
      <w:bookmarkEnd w:id="62"/>
      <w:bookmarkEnd w:id="63"/>
      <w:bookmarkEnd w:id="64"/>
      <w:bookmarkEnd w:id="65"/>
      <w:bookmarkEnd w:id="66"/>
    </w:p>
    <w:p w14:paraId="5F410321" w14:textId="40602B66" w:rsidR="008A2673" w:rsidRPr="00826314" w:rsidRDefault="008A2673" w:rsidP="008A2673">
      <w:pPr>
        <w:spacing w:before="240"/>
        <w:rPr>
          <w:rFonts w:cs="Segoe UI"/>
          <w:szCs w:val="22"/>
        </w:rPr>
      </w:pPr>
      <w:bookmarkStart w:id="67" w:name="_Toc208292169"/>
      <w:r w:rsidRPr="00826314">
        <w:rPr>
          <w:rFonts w:cs="Segoe UI"/>
          <w:szCs w:val="22"/>
        </w:rPr>
        <w:t xml:space="preserve">Přestože tato </w:t>
      </w:r>
      <w:r w:rsidR="00F301FD">
        <w:rPr>
          <w:rFonts w:cs="Segoe UI"/>
          <w:szCs w:val="22"/>
        </w:rPr>
        <w:t xml:space="preserve">výzva k podání nabídek a </w:t>
      </w:r>
      <w:r w:rsidRPr="00826314">
        <w:rPr>
          <w:rFonts w:cs="Segoe UI"/>
          <w:szCs w:val="22"/>
        </w:rPr>
        <w:t xml:space="preserve">zadávací dokumentace vymezuje předmět veřejné zakázky v podrobnostech nezbytných pro zpracování nabídky, mohou dodavatelé požadovat vysvětlení zadávacích podmínek. </w:t>
      </w:r>
    </w:p>
    <w:p w14:paraId="5C21F09D" w14:textId="491B51A0" w:rsidR="008A2673" w:rsidRPr="00826314" w:rsidRDefault="008A2673" w:rsidP="008A2673">
      <w:pPr>
        <w:spacing w:before="240"/>
        <w:rPr>
          <w:rFonts w:cs="Segoe UI"/>
          <w:szCs w:val="22"/>
        </w:rPr>
      </w:pPr>
      <w:r w:rsidRPr="00826314">
        <w:rPr>
          <w:rFonts w:cs="Segoe UI"/>
          <w:szCs w:val="22"/>
        </w:rPr>
        <w:t xml:space="preserve">Žádost musí být zadavateli doručena </w:t>
      </w:r>
      <w:r w:rsidR="004A4A1A" w:rsidRPr="00826314">
        <w:rPr>
          <w:rFonts w:cs="Segoe UI"/>
          <w:szCs w:val="22"/>
        </w:rPr>
        <w:t xml:space="preserve">nejpozději </w:t>
      </w:r>
      <w:r w:rsidRPr="00826314">
        <w:rPr>
          <w:rFonts w:cs="Segoe UI"/>
          <w:szCs w:val="22"/>
        </w:rPr>
        <w:t xml:space="preserve">8 pracovních dnů před koncem lhůty pro podání </w:t>
      </w:r>
      <w:r w:rsidR="004A4A1A" w:rsidRPr="00826314">
        <w:rPr>
          <w:rFonts w:cs="Segoe UI"/>
          <w:szCs w:val="22"/>
        </w:rPr>
        <w:t xml:space="preserve">nabídek dle </w:t>
      </w:r>
      <w:r w:rsidR="00524DBF" w:rsidRPr="00826314">
        <w:rPr>
          <w:rFonts w:cs="Segoe UI"/>
          <w:szCs w:val="22"/>
        </w:rPr>
        <w:t xml:space="preserve">čl. </w:t>
      </w:r>
      <w:r w:rsidR="00524DBF" w:rsidRPr="00826314">
        <w:rPr>
          <w:rFonts w:cs="Segoe UI"/>
          <w:szCs w:val="22"/>
        </w:rPr>
        <w:fldChar w:fldCharType="begin"/>
      </w:r>
      <w:r w:rsidR="00524DBF" w:rsidRPr="00826314">
        <w:rPr>
          <w:rFonts w:cs="Segoe UI"/>
          <w:szCs w:val="22"/>
        </w:rPr>
        <w:instrText xml:space="preserve"> REF _Ref207286148 \r \h  \* MERGEFORMAT </w:instrText>
      </w:r>
      <w:r w:rsidR="00524DBF" w:rsidRPr="00826314">
        <w:rPr>
          <w:rFonts w:cs="Segoe UI"/>
          <w:szCs w:val="22"/>
        </w:rPr>
      </w:r>
      <w:r w:rsidR="00524DBF" w:rsidRPr="00826314">
        <w:rPr>
          <w:rFonts w:cs="Segoe UI"/>
          <w:szCs w:val="22"/>
        </w:rPr>
        <w:fldChar w:fldCharType="separate"/>
      </w:r>
      <w:r w:rsidR="00B67E52">
        <w:rPr>
          <w:rFonts w:cs="Segoe UI"/>
          <w:szCs w:val="22"/>
        </w:rPr>
        <w:t>15</w:t>
      </w:r>
      <w:r w:rsidR="00524DBF" w:rsidRPr="00826314">
        <w:rPr>
          <w:rFonts w:cs="Segoe UI"/>
          <w:szCs w:val="22"/>
        </w:rPr>
        <w:fldChar w:fldCharType="end"/>
      </w:r>
      <w:r w:rsidR="00524DBF" w:rsidRPr="00826314">
        <w:rPr>
          <w:rFonts w:cs="Segoe UI"/>
          <w:szCs w:val="22"/>
        </w:rPr>
        <w:t xml:space="preserve"> </w:t>
      </w:r>
      <w:r w:rsidR="004A4A1A" w:rsidRPr="00826314">
        <w:rPr>
          <w:rFonts w:cs="Segoe UI"/>
          <w:szCs w:val="22"/>
        </w:rPr>
        <w:t xml:space="preserve">této výzvy. </w:t>
      </w:r>
      <w:r w:rsidRPr="00826314">
        <w:rPr>
          <w:rFonts w:cs="Segoe UI"/>
          <w:szCs w:val="22"/>
        </w:rPr>
        <w:t xml:space="preserve"> </w:t>
      </w:r>
    </w:p>
    <w:p w14:paraId="1D1898E5" w14:textId="722672BE" w:rsidR="008A2673" w:rsidRPr="00826314" w:rsidRDefault="008A2673" w:rsidP="008A2673">
      <w:pPr>
        <w:spacing w:before="240"/>
        <w:rPr>
          <w:rFonts w:cs="Segoe UI"/>
          <w:color w:val="000000"/>
          <w:szCs w:val="22"/>
          <w:lang w:eastAsia="ar-SA"/>
        </w:rPr>
      </w:pPr>
      <w:r w:rsidRPr="00826314">
        <w:rPr>
          <w:rFonts w:cs="Segoe UI"/>
          <w:snapToGrid w:val="0"/>
          <w:szCs w:val="22"/>
        </w:rPr>
        <w:t xml:space="preserve">Zadavatel upozorňuje, že </w:t>
      </w:r>
      <w:r w:rsidRPr="00826314">
        <w:rPr>
          <w:rFonts w:cs="Segoe UI"/>
          <w:b/>
          <w:snapToGrid w:val="0"/>
          <w:szCs w:val="22"/>
        </w:rPr>
        <w:t xml:space="preserve">veškerá komunikace se zadavatelem v rámci </w:t>
      </w:r>
      <w:r w:rsidR="00F301FD">
        <w:rPr>
          <w:rFonts w:cs="Segoe UI"/>
          <w:b/>
          <w:snapToGrid w:val="0"/>
          <w:szCs w:val="22"/>
        </w:rPr>
        <w:t>výběrového</w:t>
      </w:r>
      <w:r w:rsidR="00F301FD" w:rsidRPr="00826314">
        <w:rPr>
          <w:rFonts w:cs="Segoe UI"/>
          <w:b/>
          <w:snapToGrid w:val="0"/>
          <w:szCs w:val="22"/>
        </w:rPr>
        <w:t xml:space="preserve"> </w:t>
      </w:r>
      <w:r w:rsidRPr="00826314">
        <w:rPr>
          <w:rFonts w:cs="Segoe UI"/>
          <w:b/>
          <w:snapToGrid w:val="0"/>
          <w:szCs w:val="22"/>
        </w:rPr>
        <w:t xml:space="preserve">řízení této veřejné zakázky musí být vedena pouze elektronicky, a to zejména </w:t>
      </w:r>
      <w:r w:rsidRPr="00826314">
        <w:rPr>
          <w:rFonts w:cs="Segoe UI"/>
          <w:b/>
          <w:color w:val="000000"/>
          <w:szCs w:val="22"/>
        </w:rPr>
        <w:t xml:space="preserve">prostřednictvím elektronického nástroje </w:t>
      </w:r>
      <w:r w:rsidR="004A4A1A" w:rsidRPr="00B04C4A">
        <w:rPr>
          <w:rFonts w:cs="Segoe UI"/>
          <w:b/>
          <w:bCs/>
          <w:color w:val="000000"/>
          <w:szCs w:val="22"/>
          <w:lang w:eastAsia="ar-SA"/>
        </w:rPr>
        <w:t>E-ZAK</w:t>
      </w:r>
      <w:r w:rsidRPr="00826314">
        <w:rPr>
          <w:rFonts w:cs="Segoe UI"/>
          <w:color w:val="000000"/>
          <w:szCs w:val="22"/>
          <w:lang w:eastAsia="ar-SA"/>
        </w:rPr>
        <w:t xml:space="preserve">, </w:t>
      </w:r>
      <w:r w:rsidRPr="00826314">
        <w:rPr>
          <w:rFonts w:cs="Segoe UI"/>
          <w:b/>
          <w:color w:val="000000"/>
          <w:szCs w:val="22"/>
          <w:lang w:eastAsia="ar-SA"/>
        </w:rPr>
        <w:t>případně</w:t>
      </w:r>
      <w:r w:rsidRPr="00826314">
        <w:rPr>
          <w:rFonts w:cs="Segoe UI"/>
          <w:color w:val="000000"/>
          <w:szCs w:val="22"/>
          <w:lang w:eastAsia="ar-SA"/>
        </w:rPr>
        <w:t xml:space="preserve"> i prostřednictvím datové schránky či na </w:t>
      </w:r>
      <w:r w:rsidRPr="00826314">
        <w:rPr>
          <w:rFonts w:cs="Segoe UI"/>
          <w:b/>
          <w:color w:val="000000"/>
          <w:szCs w:val="22"/>
          <w:lang w:eastAsia="ar-SA"/>
        </w:rPr>
        <w:t xml:space="preserve">e-mailovou adresu </w:t>
      </w:r>
      <w:r w:rsidR="009C3156">
        <w:rPr>
          <w:rFonts w:cs="Segoe UI"/>
          <w:b/>
          <w:color w:val="000000"/>
          <w:szCs w:val="22"/>
          <w:lang w:eastAsia="ar-SA"/>
        </w:rPr>
        <w:t>zástupce</w:t>
      </w:r>
      <w:r w:rsidRPr="00826314">
        <w:rPr>
          <w:rFonts w:cs="Segoe UI"/>
          <w:b/>
          <w:color w:val="000000"/>
          <w:szCs w:val="22"/>
          <w:lang w:eastAsia="ar-SA"/>
        </w:rPr>
        <w:t xml:space="preserve"> zadavatele </w:t>
      </w:r>
      <w:r w:rsidRPr="00826314">
        <w:rPr>
          <w:rFonts w:cs="Segoe UI"/>
          <w:color w:val="000000"/>
          <w:szCs w:val="22"/>
          <w:lang w:eastAsia="ar-SA"/>
        </w:rPr>
        <w:t>dle odst.</w:t>
      </w:r>
      <w:r w:rsidR="004A4A1A" w:rsidRPr="00826314">
        <w:rPr>
          <w:rFonts w:cs="Segoe UI"/>
          <w:color w:val="000000"/>
          <w:szCs w:val="22"/>
          <w:lang w:eastAsia="ar-SA"/>
        </w:rPr>
        <w:t xml:space="preserve"> </w:t>
      </w:r>
      <w:r w:rsidR="000A749D">
        <w:rPr>
          <w:rFonts w:cs="Segoe UI"/>
          <w:color w:val="000000"/>
          <w:szCs w:val="22"/>
          <w:lang w:eastAsia="ar-SA"/>
        </w:rPr>
        <w:fldChar w:fldCharType="begin"/>
      </w:r>
      <w:r w:rsidR="000A749D">
        <w:rPr>
          <w:rFonts w:cs="Segoe UI"/>
          <w:color w:val="000000"/>
          <w:szCs w:val="22"/>
          <w:lang w:eastAsia="ar-SA"/>
        </w:rPr>
        <w:instrText xml:space="preserve"> REF _Ref207725332 \r \h </w:instrText>
      </w:r>
      <w:r w:rsidR="000A749D">
        <w:rPr>
          <w:rFonts w:cs="Segoe UI"/>
          <w:color w:val="000000"/>
          <w:szCs w:val="22"/>
          <w:lang w:eastAsia="ar-SA"/>
        </w:rPr>
      </w:r>
      <w:r w:rsidR="000A749D">
        <w:rPr>
          <w:rFonts w:cs="Segoe UI"/>
          <w:color w:val="000000"/>
          <w:szCs w:val="22"/>
          <w:lang w:eastAsia="ar-SA"/>
        </w:rPr>
        <w:fldChar w:fldCharType="separate"/>
      </w:r>
      <w:r w:rsidR="00B67E52">
        <w:rPr>
          <w:rFonts w:cs="Segoe UI"/>
          <w:color w:val="000000"/>
          <w:szCs w:val="22"/>
          <w:lang w:eastAsia="ar-SA"/>
        </w:rPr>
        <w:t>1.2</w:t>
      </w:r>
      <w:r w:rsidR="000A749D">
        <w:rPr>
          <w:rFonts w:cs="Segoe UI"/>
          <w:color w:val="000000"/>
          <w:szCs w:val="22"/>
          <w:lang w:eastAsia="ar-SA"/>
        </w:rPr>
        <w:fldChar w:fldCharType="end"/>
      </w:r>
      <w:r w:rsidR="000A749D">
        <w:rPr>
          <w:rFonts w:cs="Segoe UI"/>
          <w:color w:val="000000"/>
          <w:szCs w:val="22"/>
          <w:lang w:eastAsia="ar-SA"/>
        </w:rPr>
        <w:t xml:space="preserve"> </w:t>
      </w:r>
      <w:r w:rsidR="004A4A1A" w:rsidRPr="00826314">
        <w:rPr>
          <w:rFonts w:cs="Segoe UI"/>
          <w:color w:val="000000"/>
          <w:szCs w:val="22"/>
          <w:lang w:eastAsia="ar-SA"/>
        </w:rPr>
        <w:t>této výzvy</w:t>
      </w:r>
      <w:r w:rsidRPr="00826314">
        <w:rPr>
          <w:rFonts w:cs="Segoe UI"/>
          <w:color w:val="000000"/>
          <w:szCs w:val="22"/>
          <w:lang w:eastAsia="ar-SA"/>
        </w:rPr>
        <w:t>.</w:t>
      </w:r>
    </w:p>
    <w:p w14:paraId="53AE4535" w14:textId="331EF021" w:rsidR="008A2673" w:rsidRPr="00826314" w:rsidRDefault="008A2673" w:rsidP="008A2673">
      <w:pPr>
        <w:spacing w:before="240"/>
        <w:rPr>
          <w:rFonts w:cs="Segoe UI"/>
          <w:szCs w:val="22"/>
        </w:rPr>
      </w:pPr>
      <w:r w:rsidRPr="00826314">
        <w:rPr>
          <w:rFonts w:cs="Segoe UI"/>
          <w:szCs w:val="22"/>
        </w:rPr>
        <w:t>Zadavatel v</w:t>
      </w:r>
      <w:r w:rsidR="004A4A1A" w:rsidRPr="00826314">
        <w:rPr>
          <w:rFonts w:cs="Segoe UI"/>
          <w:szCs w:val="22"/>
        </w:rPr>
        <w:t>e</w:t>
      </w:r>
      <w:r w:rsidRPr="00826314">
        <w:rPr>
          <w:rFonts w:cs="Segoe UI"/>
          <w:szCs w:val="22"/>
        </w:rPr>
        <w:t xml:space="preserve"> lhůtě 3 pracovních dní uveřejní vysvětlení </w:t>
      </w:r>
      <w:r w:rsidR="00F301FD">
        <w:rPr>
          <w:rFonts w:cs="Segoe UI"/>
          <w:szCs w:val="22"/>
        </w:rPr>
        <w:t xml:space="preserve">výzvy k podání nabídky a </w:t>
      </w:r>
      <w:r w:rsidRPr="00826314">
        <w:rPr>
          <w:rFonts w:cs="Segoe UI"/>
          <w:szCs w:val="22"/>
        </w:rPr>
        <w:t>zadávací dokumentace včetně přesného znění žádosti, na profilu zadavatele.</w:t>
      </w:r>
    </w:p>
    <w:p w14:paraId="0767C687" w14:textId="527897CA" w:rsidR="008A2673" w:rsidRPr="00826314" w:rsidRDefault="008A2673" w:rsidP="008A2673">
      <w:pPr>
        <w:spacing w:before="240"/>
        <w:rPr>
          <w:rFonts w:cs="Segoe UI"/>
          <w:szCs w:val="22"/>
        </w:rPr>
      </w:pPr>
      <w:r w:rsidRPr="00826314">
        <w:rPr>
          <w:rFonts w:cs="Segoe UI"/>
          <w:szCs w:val="22"/>
        </w:rPr>
        <w:t xml:space="preserve">Zadavatel je oprávněn uveřejnit na profilu zadavatele vysvětlení </w:t>
      </w:r>
      <w:r w:rsidR="00F301FD">
        <w:rPr>
          <w:rFonts w:cs="Segoe UI"/>
          <w:szCs w:val="22"/>
        </w:rPr>
        <w:t xml:space="preserve">výzvy k podání nabídek a </w:t>
      </w:r>
      <w:r w:rsidRPr="00826314">
        <w:rPr>
          <w:rFonts w:cs="Segoe UI"/>
          <w:szCs w:val="22"/>
        </w:rPr>
        <w:t>zadávací dokumentace i</w:t>
      </w:r>
      <w:r w:rsidR="00F301FD">
        <w:rPr>
          <w:rFonts w:cs="Segoe UI"/>
          <w:szCs w:val="22"/>
        </w:rPr>
        <w:t> </w:t>
      </w:r>
      <w:r w:rsidRPr="00826314">
        <w:rPr>
          <w:rFonts w:cs="Segoe UI"/>
          <w:szCs w:val="22"/>
        </w:rPr>
        <w:t xml:space="preserve">z vlastního podnětu. </w:t>
      </w:r>
      <w:r w:rsidR="004A4A1A" w:rsidRPr="00826314">
        <w:rPr>
          <w:rFonts w:cs="Segoe UI"/>
          <w:szCs w:val="22"/>
        </w:rPr>
        <w:t>T</w:t>
      </w:r>
      <w:r w:rsidRPr="00826314">
        <w:rPr>
          <w:rFonts w:cs="Segoe UI"/>
          <w:szCs w:val="22"/>
        </w:rPr>
        <w:t xml:space="preserve">akto </w:t>
      </w:r>
      <w:r w:rsidR="004A4A1A" w:rsidRPr="00826314">
        <w:rPr>
          <w:rFonts w:cs="Segoe UI"/>
          <w:szCs w:val="22"/>
        </w:rPr>
        <w:t xml:space="preserve">může </w:t>
      </w:r>
      <w:r w:rsidRPr="00826314">
        <w:rPr>
          <w:rFonts w:cs="Segoe UI"/>
          <w:szCs w:val="22"/>
        </w:rPr>
        <w:t xml:space="preserve">rovněž uveřejnit změnu nebo doplnění </w:t>
      </w:r>
      <w:r w:rsidR="00F301FD">
        <w:rPr>
          <w:rFonts w:cs="Segoe UI"/>
          <w:szCs w:val="22"/>
        </w:rPr>
        <w:t>zadávacích podmínek</w:t>
      </w:r>
      <w:r w:rsidRPr="00826314">
        <w:rPr>
          <w:rFonts w:cs="Segoe UI"/>
          <w:szCs w:val="22"/>
        </w:rPr>
        <w:t>.</w:t>
      </w:r>
    </w:p>
    <w:p w14:paraId="1BFE52AE" w14:textId="77777777" w:rsidR="00D81C03" w:rsidRPr="00826314" w:rsidRDefault="00261955" w:rsidP="00801A66">
      <w:pPr>
        <w:pStyle w:val="Nadpis1"/>
        <w:rPr>
          <w:rFonts w:cs="Segoe UI"/>
        </w:rPr>
      </w:pPr>
      <w:bookmarkStart w:id="68" w:name="_Toc201220836"/>
      <w:bookmarkStart w:id="69" w:name="_Hlk517072605"/>
      <w:bookmarkStart w:id="70" w:name="_Toc230784754"/>
      <w:bookmarkStart w:id="71" w:name="_Ref318889052"/>
      <w:bookmarkEnd w:id="67"/>
      <w:r w:rsidRPr="00826314">
        <w:rPr>
          <w:rFonts w:cs="Segoe UI"/>
        </w:rPr>
        <w:t>PODMÍNKY PRO UZAVŘENÍ SMLOUVY</w:t>
      </w:r>
      <w:bookmarkStart w:id="72" w:name="_Toc465858681"/>
      <w:bookmarkEnd w:id="72"/>
      <w:r w:rsidRPr="00826314">
        <w:rPr>
          <w:rFonts w:cs="Segoe UI"/>
        </w:rPr>
        <w:t xml:space="preserve"> S VYBRANÝM DODAVATELEM</w:t>
      </w:r>
      <w:bookmarkEnd w:id="68"/>
    </w:p>
    <w:p w14:paraId="25499C91" w14:textId="2CDB6ED8" w:rsidR="00C65158" w:rsidRPr="00F301FD" w:rsidRDefault="00964029" w:rsidP="00B04C4A">
      <w:pPr>
        <w:pStyle w:val="Nadpis2"/>
        <w:keepNext w:val="0"/>
        <w:jc w:val="both"/>
        <w:rPr>
          <w:rFonts w:cs="Segoe UI"/>
        </w:rPr>
      </w:pPr>
      <w:r w:rsidRPr="00826314">
        <w:rPr>
          <w:rFonts w:cs="Segoe UI"/>
          <w:b w:val="0"/>
        </w:rPr>
        <w:t>Dodavatel, který byl zadavatelem identifikován jako v</w:t>
      </w:r>
      <w:r w:rsidR="0014153C" w:rsidRPr="00826314">
        <w:rPr>
          <w:rFonts w:cs="Segoe UI"/>
          <w:b w:val="0"/>
        </w:rPr>
        <w:t>ybraný dodavatel</w:t>
      </w:r>
      <w:r w:rsidRPr="00826314">
        <w:rPr>
          <w:rFonts w:cs="Segoe UI"/>
          <w:b w:val="0"/>
        </w:rPr>
        <w:t>,</w:t>
      </w:r>
      <w:r w:rsidR="0014153C" w:rsidRPr="00826314">
        <w:rPr>
          <w:rFonts w:cs="Segoe UI"/>
          <w:b w:val="0"/>
        </w:rPr>
        <w:t xml:space="preserve"> doloží na </w:t>
      </w:r>
      <w:r w:rsidR="00BA24B3" w:rsidRPr="00826314">
        <w:rPr>
          <w:rFonts w:cs="Segoe UI"/>
          <w:b w:val="0"/>
        </w:rPr>
        <w:t xml:space="preserve">výzvu </w:t>
      </w:r>
      <w:r w:rsidR="0014153C" w:rsidRPr="00826314">
        <w:rPr>
          <w:rFonts w:cs="Segoe UI"/>
          <w:b w:val="0"/>
        </w:rPr>
        <w:t xml:space="preserve">zadavatele </w:t>
      </w:r>
      <w:r w:rsidR="00C65158" w:rsidRPr="00826314">
        <w:rPr>
          <w:rFonts w:cs="Segoe UI"/>
          <w:b w:val="0"/>
        </w:rPr>
        <w:t xml:space="preserve">za podmínek </w:t>
      </w:r>
      <w:r w:rsidR="003F4EA7" w:rsidRPr="00826314">
        <w:rPr>
          <w:rFonts w:cs="Segoe UI"/>
          <w:b w:val="0"/>
        </w:rPr>
        <w:t>dle odst.</w:t>
      </w:r>
      <w:r w:rsidR="00C65158" w:rsidRPr="00826314">
        <w:rPr>
          <w:rFonts w:cs="Segoe UI"/>
          <w:b w:val="0"/>
        </w:rPr>
        <w:t xml:space="preserve"> </w:t>
      </w:r>
      <w:r w:rsidR="003F4EA7" w:rsidRPr="00826314">
        <w:rPr>
          <w:rFonts w:cs="Segoe UI"/>
          <w:bCs w:val="0"/>
        </w:rPr>
        <w:fldChar w:fldCharType="begin"/>
      </w:r>
      <w:r w:rsidR="003F4EA7" w:rsidRPr="00826314">
        <w:rPr>
          <w:rFonts w:cs="Segoe UI"/>
          <w:b w:val="0"/>
        </w:rPr>
        <w:instrText xml:space="preserve"> REF _Ref207285515 \r \h </w:instrText>
      </w:r>
      <w:r w:rsidR="00826314">
        <w:rPr>
          <w:rFonts w:cs="Segoe UI"/>
          <w:b w:val="0"/>
        </w:rPr>
        <w:instrText xml:space="preserve"> \* MERGEFORMAT </w:instrText>
      </w:r>
      <w:r w:rsidR="003F4EA7" w:rsidRPr="00826314">
        <w:rPr>
          <w:rFonts w:cs="Segoe UI"/>
          <w:bCs w:val="0"/>
        </w:rPr>
      </w:r>
      <w:r w:rsidR="003F4EA7" w:rsidRPr="00826314">
        <w:rPr>
          <w:rFonts w:cs="Segoe UI"/>
          <w:bCs w:val="0"/>
        </w:rPr>
        <w:fldChar w:fldCharType="separate"/>
      </w:r>
      <w:r w:rsidR="00B67E52">
        <w:rPr>
          <w:rFonts w:cs="Segoe UI"/>
          <w:b w:val="0"/>
        </w:rPr>
        <w:t>7.1</w:t>
      </w:r>
      <w:r w:rsidR="003F4EA7" w:rsidRPr="00826314">
        <w:rPr>
          <w:rFonts w:cs="Segoe UI"/>
          <w:bCs w:val="0"/>
        </w:rPr>
        <w:fldChar w:fldCharType="end"/>
      </w:r>
      <w:r w:rsidR="003F4EA7" w:rsidRPr="00826314">
        <w:rPr>
          <w:rFonts w:cs="Segoe UI"/>
          <w:b w:val="0"/>
        </w:rPr>
        <w:t xml:space="preserve"> </w:t>
      </w:r>
      <w:r w:rsidR="00C65158" w:rsidRPr="00826314">
        <w:rPr>
          <w:rFonts w:cs="Segoe UI"/>
          <w:b w:val="0"/>
        </w:rPr>
        <w:t>(tj. v elektronické podobě)</w:t>
      </w:r>
      <w:r w:rsidR="00F301FD">
        <w:rPr>
          <w:rFonts w:cs="Segoe UI"/>
          <w:b w:val="0"/>
        </w:rPr>
        <w:t xml:space="preserve"> </w:t>
      </w:r>
      <w:bookmarkStart w:id="73" w:name="_Ref207392984"/>
      <w:r w:rsidR="0014153C" w:rsidRPr="00F301FD">
        <w:rPr>
          <w:rFonts w:cs="Segoe UI"/>
        </w:rPr>
        <w:t xml:space="preserve">doklady o </w:t>
      </w:r>
      <w:r w:rsidR="003F4EA7" w:rsidRPr="00F301FD">
        <w:rPr>
          <w:rFonts w:cs="Segoe UI"/>
        </w:rPr>
        <w:t xml:space="preserve">způsobilosti či </w:t>
      </w:r>
      <w:r w:rsidR="0014153C" w:rsidRPr="00F301FD">
        <w:rPr>
          <w:rFonts w:cs="Segoe UI"/>
        </w:rPr>
        <w:t>kvalifikaci</w:t>
      </w:r>
      <w:r w:rsidR="008A2673" w:rsidRPr="00F301FD">
        <w:rPr>
          <w:rFonts w:cs="Segoe UI"/>
        </w:rPr>
        <w:t xml:space="preserve">, </w:t>
      </w:r>
      <w:r w:rsidR="008A2673" w:rsidRPr="00F301FD">
        <w:rPr>
          <w:rFonts w:cs="Segoe UI"/>
          <w:szCs w:val="22"/>
        </w:rPr>
        <w:t>které zadavatel požadoval a nemá je k dispozici.</w:t>
      </w:r>
      <w:bookmarkEnd w:id="73"/>
      <w:r w:rsidR="008A2673" w:rsidRPr="00F301FD">
        <w:rPr>
          <w:rFonts w:cs="Segoe UI"/>
          <w:szCs w:val="22"/>
        </w:rPr>
        <w:t xml:space="preserve"> </w:t>
      </w:r>
    </w:p>
    <w:p w14:paraId="00180DC8" w14:textId="520780A3" w:rsidR="00A96ABD" w:rsidRPr="00826314" w:rsidRDefault="00A96ABD" w:rsidP="00A96ABD">
      <w:pPr>
        <w:pStyle w:val="Nadpis2"/>
        <w:keepNext w:val="0"/>
        <w:jc w:val="both"/>
        <w:rPr>
          <w:rFonts w:cs="Segoe UI"/>
          <w:b w:val="0"/>
        </w:rPr>
      </w:pPr>
      <w:r w:rsidRPr="00826314">
        <w:rPr>
          <w:rFonts w:cs="Segoe UI"/>
          <w:b w:val="0"/>
        </w:rPr>
        <w:t>Je-li vybraný dodavatel českou právnickou osobou, zjistí zadavatel údaje o jeho skutečném majiteli v evidenci skutečných majitelů vedené dle zákona č. 37/2021 Sb., o evidenci skutečných majitelů</w:t>
      </w:r>
      <w:r w:rsidR="00240C75" w:rsidRPr="00826314">
        <w:rPr>
          <w:rFonts w:cs="Segoe UI"/>
          <w:b w:val="0"/>
        </w:rPr>
        <w:t>, v platném znění</w:t>
      </w:r>
      <w:r w:rsidRPr="00826314">
        <w:rPr>
          <w:rFonts w:cs="Segoe UI"/>
          <w:b w:val="0"/>
        </w:rPr>
        <w:t xml:space="preserve">. Nejedná-li se o osobu, na kterou se vztahuje zákonná výjimka, musí být údaje o skutečném majiteli v evidenci skutečných majitelů zapsány. Vybraný dodavatel, který je českou právnickou osobou, která má skutečného majitele, </w:t>
      </w:r>
      <w:r w:rsidR="003F4EA7" w:rsidRPr="00826314">
        <w:rPr>
          <w:rFonts w:cs="Segoe UI"/>
          <w:b w:val="0"/>
        </w:rPr>
        <w:t>může být</w:t>
      </w:r>
      <w:r w:rsidRPr="00826314">
        <w:rPr>
          <w:rFonts w:cs="Segoe UI"/>
          <w:b w:val="0"/>
        </w:rPr>
        <w:t xml:space="preserve"> vyloučen ze zadávacího řízení, pokud nebude možné zjistit údaje o jeho skutečném majiteli z evidence skutečných majitelů; k zápisu zpřístupněnému v</w:t>
      </w:r>
      <w:r w:rsidR="00451CF5" w:rsidRPr="00826314">
        <w:rPr>
          <w:rFonts w:cs="Segoe UI"/>
          <w:b w:val="0"/>
        </w:rPr>
        <w:t> </w:t>
      </w:r>
      <w:r w:rsidRPr="00826314">
        <w:rPr>
          <w:rFonts w:cs="Segoe UI"/>
          <w:b w:val="0"/>
        </w:rPr>
        <w:t xml:space="preserve">evidenci skutečných majitelů po odeslání oznámení o vyloučení dodavatele se nepřihlíží. Pro vybraného dodavatele, který je zahraniční právnickou osobou, platí </w:t>
      </w:r>
      <w:r w:rsidR="003F4EA7" w:rsidRPr="00826314">
        <w:rPr>
          <w:rFonts w:cs="Segoe UI"/>
          <w:b w:val="0"/>
        </w:rPr>
        <w:t xml:space="preserve">analogicky </w:t>
      </w:r>
      <w:r w:rsidRPr="00826314">
        <w:rPr>
          <w:rFonts w:cs="Segoe UI"/>
          <w:b w:val="0"/>
        </w:rPr>
        <w:t>§</w:t>
      </w:r>
      <w:r w:rsidR="00D90018" w:rsidRPr="00826314">
        <w:rPr>
          <w:rFonts w:cs="Segoe UI"/>
          <w:b w:val="0"/>
        </w:rPr>
        <w:t> </w:t>
      </w:r>
      <w:r w:rsidRPr="00826314">
        <w:rPr>
          <w:rFonts w:cs="Segoe UI"/>
          <w:b w:val="0"/>
        </w:rPr>
        <w:t xml:space="preserve">122 odst. </w:t>
      </w:r>
      <w:r w:rsidR="008A2673" w:rsidRPr="00826314">
        <w:rPr>
          <w:rFonts w:cs="Segoe UI"/>
          <w:b w:val="0"/>
        </w:rPr>
        <w:t>6</w:t>
      </w:r>
      <w:r w:rsidRPr="00826314">
        <w:rPr>
          <w:rFonts w:cs="Segoe UI"/>
          <w:b w:val="0"/>
        </w:rPr>
        <w:t xml:space="preserve"> ZZVZ.</w:t>
      </w:r>
    </w:p>
    <w:p w14:paraId="35D5594B" w14:textId="77777777" w:rsidR="00241DDD" w:rsidRPr="00826314" w:rsidRDefault="00261955" w:rsidP="00801A66">
      <w:pPr>
        <w:pStyle w:val="Nadpis1"/>
        <w:rPr>
          <w:rFonts w:cs="Segoe UI"/>
        </w:rPr>
      </w:pPr>
      <w:bookmarkStart w:id="74" w:name="_Toc201220837"/>
      <w:bookmarkStart w:id="75" w:name="_Ref207286148"/>
      <w:bookmarkEnd w:id="69"/>
      <w:r w:rsidRPr="00826314">
        <w:rPr>
          <w:rFonts w:cs="Segoe UI"/>
        </w:rPr>
        <w:lastRenderedPageBreak/>
        <w:t>LHŮTA A MÍSTO PRO PODÁNÍ NABÍDEK</w:t>
      </w:r>
      <w:bookmarkEnd w:id="70"/>
      <w:bookmarkEnd w:id="71"/>
      <w:bookmarkEnd w:id="74"/>
      <w:bookmarkEnd w:id="75"/>
      <w:r w:rsidRPr="00826314">
        <w:rPr>
          <w:rFonts w:cs="Segoe UI"/>
        </w:rPr>
        <w:t xml:space="preserve"> </w:t>
      </w:r>
    </w:p>
    <w:p w14:paraId="54CF6F75" w14:textId="3BFAB4C2" w:rsidR="00CB4DA9" w:rsidRPr="00826314" w:rsidRDefault="00132378" w:rsidP="00801A66">
      <w:pPr>
        <w:rPr>
          <w:rFonts w:cs="Segoe UI"/>
        </w:rPr>
      </w:pPr>
      <w:r w:rsidRPr="00BC7AEA">
        <w:rPr>
          <w:rFonts w:cs="Segoe UI"/>
        </w:rPr>
        <w:t>Zadavatel tímto vyzývá dodavatele k podání nabídky ve výběrovém řízení k plnění veřejné zakázky</w:t>
      </w:r>
      <w:r>
        <w:rPr>
          <w:rFonts w:cs="Segoe UI"/>
        </w:rPr>
        <w:t>.</w:t>
      </w:r>
      <w:r w:rsidRPr="00826314">
        <w:rPr>
          <w:rFonts w:cs="Segoe UI"/>
        </w:rPr>
        <w:t xml:space="preserve"> </w:t>
      </w:r>
      <w:r w:rsidR="00CB4DA9" w:rsidRPr="00826314">
        <w:rPr>
          <w:rFonts w:cs="Segoe UI"/>
        </w:rPr>
        <w:t>Účastník zadávacího řízení je povinen podat nabídku</w:t>
      </w:r>
      <w:r w:rsidR="0014069B" w:rsidRPr="00826314">
        <w:rPr>
          <w:rFonts w:cs="Segoe UI"/>
        </w:rPr>
        <w:t xml:space="preserve"> výhradně</w:t>
      </w:r>
      <w:r w:rsidR="00CB4DA9" w:rsidRPr="00826314">
        <w:rPr>
          <w:rFonts w:cs="Segoe UI"/>
        </w:rPr>
        <w:t xml:space="preserve"> v elektronické podobě</w:t>
      </w:r>
      <w:r w:rsidR="0014069B" w:rsidRPr="00826314">
        <w:rPr>
          <w:rFonts w:cs="Segoe UI"/>
        </w:rPr>
        <w:t xml:space="preserve"> prostřednictvím elektronického nástroje</w:t>
      </w:r>
      <w:r w:rsidR="001C0EDD" w:rsidRPr="00826314">
        <w:rPr>
          <w:rFonts w:cs="Segoe UI"/>
        </w:rPr>
        <w:t xml:space="preserve"> </w:t>
      </w:r>
      <w:r w:rsidR="00E03054" w:rsidRPr="00826314">
        <w:rPr>
          <w:rFonts w:cs="Segoe UI"/>
        </w:rPr>
        <w:t>E-ZAK</w:t>
      </w:r>
      <w:r w:rsidR="0014069B" w:rsidRPr="00826314">
        <w:rPr>
          <w:rFonts w:cs="Segoe UI"/>
        </w:rPr>
        <w:t xml:space="preserve">, </w:t>
      </w:r>
      <w:r w:rsidR="00CB4DA9" w:rsidRPr="00826314">
        <w:rPr>
          <w:rFonts w:cs="Segoe UI"/>
        </w:rPr>
        <w:t>do konce lhůty pro podání nabídek</w:t>
      </w:r>
      <w:r w:rsidR="00A22013" w:rsidRPr="00826314">
        <w:rPr>
          <w:rFonts w:cs="Segoe UI"/>
        </w:rPr>
        <w:t>.</w:t>
      </w:r>
      <w:r w:rsidR="00CB4DA9" w:rsidRPr="00826314">
        <w:rPr>
          <w:rFonts w:cs="Segoe UI"/>
        </w:rPr>
        <w:t xml:space="preserve"> </w:t>
      </w:r>
    </w:p>
    <w:p w14:paraId="34F3C17B" w14:textId="74D0A28E" w:rsidR="00CB4DA9" w:rsidRPr="00826314" w:rsidRDefault="00CB4DA9" w:rsidP="00E03054">
      <w:pPr>
        <w:tabs>
          <w:tab w:val="left" w:pos="5670"/>
        </w:tabs>
        <w:rPr>
          <w:rFonts w:cs="Segoe UI"/>
          <w:b/>
        </w:rPr>
      </w:pPr>
      <w:r w:rsidRPr="00826314">
        <w:rPr>
          <w:rFonts w:cs="Segoe UI"/>
          <w:b/>
        </w:rPr>
        <w:t>Lhůta pro podání nabídek</w:t>
      </w:r>
      <w:r w:rsidR="00E03054" w:rsidRPr="00826314">
        <w:rPr>
          <w:rFonts w:cs="Segoe UI"/>
          <w:b/>
        </w:rPr>
        <w:t>:</w:t>
      </w:r>
      <w:r w:rsidR="00E03054" w:rsidRPr="00826314">
        <w:rPr>
          <w:rFonts w:cs="Segoe UI"/>
          <w:b/>
        </w:rPr>
        <w:tab/>
      </w:r>
      <w:r w:rsidR="00E03054" w:rsidRPr="000A1505">
        <w:rPr>
          <w:rFonts w:cs="Segoe UI"/>
          <w:b/>
        </w:rPr>
        <w:t xml:space="preserve">do </w:t>
      </w:r>
      <w:del w:id="76" w:author="Eliška Nedomová" w:date="2025-10-14T15:18:00Z" w16du:dateUtc="2025-10-14T13:18:00Z">
        <w:r w:rsidR="001E61EF" w:rsidDel="00343381">
          <w:rPr>
            <w:rFonts w:cs="Segoe UI"/>
            <w:b/>
          </w:rPr>
          <w:delText>27</w:delText>
        </w:r>
      </w:del>
      <w:ins w:id="77" w:author="Eliška Nedomová" w:date="2025-10-14T15:18:00Z" w16du:dateUtc="2025-10-14T13:18:00Z">
        <w:r w:rsidR="00343381">
          <w:rPr>
            <w:rFonts w:cs="Segoe UI"/>
            <w:b/>
          </w:rPr>
          <w:t>29</w:t>
        </w:r>
      </w:ins>
      <w:r w:rsidR="00E03054" w:rsidRPr="000A1505">
        <w:rPr>
          <w:rFonts w:cs="Segoe UI"/>
          <w:b/>
        </w:rPr>
        <w:t>. 10. 2025, 10:00 hod.</w:t>
      </w:r>
    </w:p>
    <w:p w14:paraId="552C71F4" w14:textId="564C3217" w:rsidR="008A2673" w:rsidRPr="00826314" w:rsidRDefault="008A2673" w:rsidP="008A2673">
      <w:pPr>
        <w:spacing w:before="240"/>
        <w:rPr>
          <w:rFonts w:cs="Segoe UI"/>
          <w:b/>
          <w:szCs w:val="22"/>
        </w:rPr>
      </w:pPr>
      <w:r w:rsidRPr="00826314">
        <w:rPr>
          <w:rFonts w:cs="Segoe UI"/>
          <w:b/>
          <w:szCs w:val="22"/>
        </w:rPr>
        <w:t xml:space="preserve">Místem pro elektronické podání nabídek je profil zadavatele dle odst. 1.1 </w:t>
      </w:r>
      <w:r w:rsidR="00E03054" w:rsidRPr="00826314">
        <w:rPr>
          <w:rFonts w:cs="Segoe UI"/>
          <w:b/>
          <w:szCs w:val="22"/>
        </w:rPr>
        <w:t>této výzvy</w:t>
      </w:r>
      <w:r w:rsidRPr="00826314">
        <w:rPr>
          <w:rFonts w:cs="Segoe UI"/>
          <w:b/>
          <w:szCs w:val="22"/>
        </w:rPr>
        <w:t>.</w:t>
      </w:r>
    </w:p>
    <w:p w14:paraId="2346E942" w14:textId="77777777" w:rsidR="001B4BDE" w:rsidRPr="00826314" w:rsidRDefault="00261955" w:rsidP="00801A66">
      <w:pPr>
        <w:pStyle w:val="Nadpis1"/>
        <w:rPr>
          <w:rFonts w:cs="Segoe UI"/>
        </w:rPr>
      </w:pPr>
      <w:bookmarkStart w:id="78" w:name="_Toc229845474"/>
      <w:bookmarkStart w:id="79" w:name="_Toc201220838"/>
      <w:r w:rsidRPr="00826314">
        <w:rPr>
          <w:rFonts w:cs="Segoe UI"/>
        </w:rPr>
        <w:t xml:space="preserve">OTEVÍRÁNÍ </w:t>
      </w:r>
      <w:bookmarkEnd w:id="78"/>
      <w:r w:rsidRPr="00826314">
        <w:rPr>
          <w:rFonts w:cs="Segoe UI"/>
        </w:rPr>
        <w:t>NABÍDEK</w:t>
      </w:r>
      <w:bookmarkEnd w:id="79"/>
    </w:p>
    <w:p w14:paraId="726F472A" w14:textId="73DF1EF2" w:rsidR="002D6B15" w:rsidRPr="00826314" w:rsidRDefault="00CB4DA9" w:rsidP="00801A66">
      <w:pPr>
        <w:rPr>
          <w:rFonts w:cs="Segoe UI"/>
        </w:rPr>
      </w:pPr>
      <w:r w:rsidRPr="00826314">
        <w:rPr>
          <w:rFonts w:cs="Segoe UI"/>
        </w:rPr>
        <w:t xml:space="preserve">Otevírání elektronicky podaných nabídek je </w:t>
      </w:r>
      <w:r w:rsidRPr="00826314">
        <w:rPr>
          <w:rFonts w:cs="Segoe UI"/>
          <w:b/>
        </w:rPr>
        <w:t>neveřejné</w:t>
      </w:r>
      <w:r w:rsidRPr="00826314">
        <w:rPr>
          <w:rFonts w:cs="Segoe UI"/>
        </w:rPr>
        <w:t xml:space="preserve">. </w:t>
      </w:r>
    </w:p>
    <w:p w14:paraId="14D3B6BC" w14:textId="77777777" w:rsidR="001041EC" w:rsidRPr="00826314" w:rsidRDefault="00261955" w:rsidP="00801A66">
      <w:pPr>
        <w:pStyle w:val="Nadpis1"/>
        <w:rPr>
          <w:rFonts w:cs="Segoe UI"/>
        </w:rPr>
      </w:pPr>
      <w:bookmarkStart w:id="80" w:name="_Toc201220840"/>
      <w:r w:rsidRPr="00826314">
        <w:rPr>
          <w:rFonts w:cs="Segoe UI"/>
        </w:rPr>
        <w:t>VÝHRADY ZADAVATELE</w:t>
      </w:r>
      <w:bookmarkEnd w:id="80"/>
    </w:p>
    <w:p w14:paraId="19160D10" w14:textId="77777777" w:rsidR="00BF75AE" w:rsidRPr="00826314" w:rsidRDefault="00BF75AE" w:rsidP="008A565C">
      <w:pPr>
        <w:pStyle w:val="Nadpis2"/>
        <w:keepNext w:val="0"/>
        <w:jc w:val="both"/>
        <w:rPr>
          <w:rFonts w:cs="Segoe UI"/>
          <w:b w:val="0"/>
        </w:rPr>
      </w:pPr>
      <w:r w:rsidRPr="00826314">
        <w:rPr>
          <w:rFonts w:cs="Segoe UI"/>
          <w:b w:val="0"/>
        </w:rPr>
        <w:t>Náklady spojené s</w:t>
      </w:r>
      <w:r w:rsidR="0014069B" w:rsidRPr="00826314">
        <w:rPr>
          <w:rFonts w:cs="Segoe UI"/>
          <w:b w:val="0"/>
        </w:rPr>
        <w:t>e svou</w:t>
      </w:r>
      <w:r w:rsidRPr="00826314">
        <w:rPr>
          <w:rFonts w:cs="Segoe UI"/>
          <w:b w:val="0"/>
        </w:rPr>
        <w:t xml:space="preserve"> účastí v zadávacím řízení nese účastník. </w:t>
      </w:r>
    </w:p>
    <w:p w14:paraId="7DFFCC37" w14:textId="71FE53DC" w:rsidR="00BF75AE" w:rsidRPr="00826314" w:rsidRDefault="00BF75AE" w:rsidP="008A565C">
      <w:pPr>
        <w:pStyle w:val="Nadpis2"/>
        <w:keepNext w:val="0"/>
        <w:jc w:val="both"/>
        <w:rPr>
          <w:rFonts w:cs="Segoe UI"/>
          <w:b w:val="0"/>
        </w:rPr>
      </w:pPr>
      <w:r w:rsidRPr="00826314">
        <w:rPr>
          <w:rFonts w:cs="Segoe UI"/>
          <w:b w:val="0"/>
        </w:rPr>
        <w:t xml:space="preserve">Zadavatel si vyhrazuje právo </w:t>
      </w:r>
      <w:r w:rsidR="0014069B" w:rsidRPr="00826314">
        <w:rPr>
          <w:rFonts w:cs="Segoe UI"/>
          <w:b w:val="0"/>
        </w:rPr>
        <w:t xml:space="preserve">upravit zadávací podmínky či </w:t>
      </w:r>
      <w:r w:rsidRPr="00826314">
        <w:rPr>
          <w:rFonts w:cs="Segoe UI"/>
          <w:b w:val="0"/>
        </w:rPr>
        <w:t xml:space="preserve">zrušit zadávací řízení. </w:t>
      </w:r>
    </w:p>
    <w:p w14:paraId="594A5D07" w14:textId="77777777" w:rsidR="00E14517" w:rsidRPr="00826314" w:rsidRDefault="00293F90" w:rsidP="008A565C">
      <w:pPr>
        <w:pStyle w:val="Nadpis2"/>
        <w:keepNext w:val="0"/>
        <w:jc w:val="both"/>
        <w:rPr>
          <w:rFonts w:cs="Segoe UI"/>
          <w:b w:val="0"/>
        </w:rPr>
      </w:pPr>
      <w:r w:rsidRPr="00826314">
        <w:rPr>
          <w:rFonts w:cs="Segoe UI"/>
          <w:b w:val="0"/>
        </w:rPr>
        <w:t xml:space="preserve">Zadavatel nepřipouští </w:t>
      </w:r>
      <w:r w:rsidR="00B2629C" w:rsidRPr="00826314">
        <w:rPr>
          <w:rFonts w:cs="Segoe UI"/>
          <w:b w:val="0"/>
        </w:rPr>
        <w:t xml:space="preserve">ani nepožaduje </w:t>
      </w:r>
      <w:r w:rsidRPr="00826314">
        <w:rPr>
          <w:rFonts w:cs="Segoe UI"/>
          <w:b w:val="0"/>
        </w:rPr>
        <w:t>varianty nabídky.</w:t>
      </w:r>
    </w:p>
    <w:p w14:paraId="14DFC9E9" w14:textId="08F4BE1F" w:rsidR="00577DAA" w:rsidRPr="00826314" w:rsidRDefault="008A2673" w:rsidP="008A565C">
      <w:pPr>
        <w:pStyle w:val="Nadpis2"/>
        <w:keepNext w:val="0"/>
        <w:jc w:val="both"/>
        <w:rPr>
          <w:rFonts w:cs="Segoe UI"/>
          <w:b w:val="0"/>
        </w:rPr>
      </w:pPr>
      <w:r w:rsidRPr="00826314">
        <w:rPr>
          <w:rFonts w:cs="Segoe UI"/>
          <w:b w:val="0"/>
          <w:szCs w:val="22"/>
        </w:rPr>
        <w:t>Zadavatel může ověřovat věrohodnost poskytnutých údajů, dokladů</w:t>
      </w:r>
      <w:r w:rsidR="00486A97" w:rsidRPr="00826314">
        <w:rPr>
          <w:rFonts w:cs="Segoe UI"/>
          <w:b w:val="0"/>
          <w:szCs w:val="22"/>
        </w:rPr>
        <w:t xml:space="preserve"> anebo</w:t>
      </w:r>
      <w:r w:rsidRPr="00826314">
        <w:rPr>
          <w:rFonts w:cs="Segoe UI"/>
          <w:b w:val="0"/>
          <w:szCs w:val="22"/>
        </w:rPr>
        <w:t xml:space="preserve"> modelů a může si je opatřovat také sám, a to například u třetích osob či z veřejně dostupných zdrojů. Účastník je povinen mu v tomto ohledu poskytnout veškerou potřebnou součinnost. </w:t>
      </w:r>
    </w:p>
    <w:p w14:paraId="2E76275D" w14:textId="77777777" w:rsidR="00D77CA3" w:rsidRDefault="008A2673" w:rsidP="00D77CA3">
      <w:pPr>
        <w:pStyle w:val="Nadpis2"/>
        <w:keepNext w:val="0"/>
        <w:jc w:val="both"/>
        <w:rPr>
          <w:rFonts w:cs="Segoe UI"/>
          <w:b w:val="0"/>
          <w:szCs w:val="22"/>
        </w:rPr>
      </w:pPr>
      <w:r w:rsidRPr="00826314">
        <w:rPr>
          <w:rFonts w:cs="Segoe UI"/>
          <w:b w:val="0"/>
          <w:szCs w:val="22"/>
        </w:rPr>
        <w:t>Zadavatel požaduje ze strany dodavatelů a jejich poddodavatelů dodržení podmínek dle ustanovení § 4b zákona č. 159/2006 Sb., o střetu zájmů, ve znění pozdějších předpisů. Zadavatel vyloučí účastníka zadávacího řízení, pokud účastník nebo poddodavatel, prostřednictvím kterého účastník prokazuje kvalifikaci, poruší citované ustanovení.</w:t>
      </w:r>
    </w:p>
    <w:p w14:paraId="40ADB516" w14:textId="4F5FC8BE" w:rsidR="00D77CA3" w:rsidRPr="00D77CA3" w:rsidRDefault="00A84FFE" w:rsidP="00D77CA3">
      <w:pPr>
        <w:pStyle w:val="Nadpis2"/>
        <w:keepNext w:val="0"/>
        <w:jc w:val="both"/>
        <w:rPr>
          <w:rFonts w:cs="Segoe UI"/>
          <w:b w:val="0"/>
          <w:szCs w:val="22"/>
        </w:rPr>
      </w:pPr>
      <w:r>
        <w:rPr>
          <w:rFonts w:cs="Segoe UI"/>
          <w:b w:val="0"/>
          <w:szCs w:val="22"/>
        </w:rPr>
        <w:t>Výzva k podání nabídek a z</w:t>
      </w:r>
      <w:r w:rsidR="00D77CA3">
        <w:rPr>
          <w:rFonts w:cs="Segoe UI"/>
          <w:b w:val="0"/>
          <w:szCs w:val="22"/>
        </w:rPr>
        <w:t>adávací dokumentace je vyhotovena v české i anglické jazykové verzi; anglická verze má pouze informativní charakter; závazná je česká jazyková verze.</w:t>
      </w:r>
    </w:p>
    <w:p w14:paraId="34DD204B" w14:textId="77777777" w:rsidR="00A41E81" w:rsidRPr="00826314" w:rsidRDefault="00261955" w:rsidP="001375B4">
      <w:pPr>
        <w:pStyle w:val="Nadpis1"/>
        <w:rPr>
          <w:rFonts w:cs="Segoe UI"/>
        </w:rPr>
      </w:pPr>
      <w:bookmarkStart w:id="81" w:name="_Toc201220841"/>
      <w:r w:rsidRPr="00826314">
        <w:rPr>
          <w:rFonts w:cs="Segoe UI"/>
        </w:rPr>
        <w:t>INFORMACE O ZPRACOVÁNÍ OSOBNÍCH ÚDAJŮ</w:t>
      </w:r>
      <w:bookmarkEnd w:id="81"/>
      <w:r w:rsidR="00A41E81" w:rsidRPr="00826314">
        <w:rPr>
          <w:rFonts w:cs="Segoe UI"/>
        </w:rPr>
        <w:t xml:space="preserve"> </w:t>
      </w:r>
    </w:p>
    <w:p w14:paraId="222CBC55" w14:textId="77777777" w:rsidR="00984A11" w:rsidRPr="00826314" w:rsidRDefault="00A41E81" w:rsidP="008A565C">
      <w:pPr>
        <w:pStyle w:val="Nadpis2"/>
        <w:keepNext w:val="0"/>
        <w:jc w:val="both"/>
        <w:rPr>
          <w:rFonts w:cs="Segoe UI"/>
          <w:b w:val="0"/>
        </w:rPr>
      </w:pPr>
      <w:r w:rsidRPr="00826314">
        <w:rPr>
          <w:rFonts w:cs="Segoe UI"/>
          <w:b w:val="0"/>
        </w:rPr>
        <w:t>Zadavatel v postavení správce osobních údajů tímto informuje ve smyslu čl.</w:t>
      </w:r>
      <w:r w:rsidR="00984A11" w:rsidRPr="00826314">
        <w:rPr>
          <w:rFonts w:cs="Segoe UI"/>
          <w:b w:val="0"/>
        </w:rPr>
        <w:t> </w:t>
      </w:r>
      <w:r w:rsidRPr="00826314">
        <w:rPr>
          <w:rFonts w:cs="Segoe UI"/>
          <w:b w:val="0"/>
        </w:rPr>
        <w:t xml:space="preserve">13 Nařízení Evropského parlamentu a Rady (EU) 2016/679 o ochraně fyzických osob </w:t>
      </w:r>
      <w:r w:rsidRPr="00826314">
        <w:rPr>
          <w:rFonts w:cs="Segoe UI"/>
          <w:b w:val="0"/>
        </w:rPr>
        <w:lastRenderedPageBreak/>
        <w:t>v</w:t>
      </w:r>
      <w:r w:rsidR="00984A11" w:rsidRPr="00826314">
        <w:rPr>
          <w:rFonts w:cs="Segoe UI"/>
          <w:b w:val="0"/>
        </w:rPr>
        <w:t> </w:t>
      </w:r>
      <w:r w:rsidRPr="00826314">
        <w:rPr>
          <w:rFonts w:cs="Segoe UI"/>
          <w:b w:val="0"/>
        </w:rPr>
        <w:t>souvislosti se zpracováním osobních údajů a o volném pohybu těchto údajů (dále jen „</w:t>
      </w:r>
      <w:r w:rsidRPr="00826314">
        <w:rPr>
          <w:rFonts w:cs="Segoe UI"/>
          <w:b w:val="0"/>
          <w:i/>
        </w:rPr>
        <w:t>GDPR</w:t>
      </w:r>
      <w:r w:rsidRPr="00826314">
        <w:rPr>
          <w:rFonts w:cs="Segoe UI"/>
          <w:b w:val="0"/>
        </w:rPr>
        <w:t xml:space="preserve">“) </w:t>
      </w:r>
      <w:r w:rsidR="0087741C" w:rsidRPr="00826314">
        <w:rPr>
          <w:rFonts w:cs="Segoe UI"/>
          <w:b w:val="0"/>
        </w:rPr>
        <w:t xml:space="preserve">a </w:t>
      </w:r>
      <w:r w:rsidR="0087741C" w:rsidRPr="00826314">
        <w:rPr>
          <w:rFonts w:cs="Segoe UI"/>
          <w:b w:val="0"/>
          <w:szCs w:val="22"/>
        </w:rPr>
        <w:t>zákona č. 110/2019 Sb., o zpracování osobních údajů, ve znění pozdějších předpisů,</w:t>
      </w:r>
      <w:r w:rsidR="0087741C" w:rsidRPr="00826314">
        <w:rPr>
          <w:rFonts w:cs="Segoe UI"/>
          <w:szCs w:val="22"/>
        </w:rPr>
        <w:t xml:space="preserve"> </w:t>
      </w:r>
      <w:r w:rsidRPr="00826314">
        <w:rPr>
          <w:rFonts w:cs="Segoe UI"/>
          <w:b w:val="0"/>
        </w:rPr>
        <w:t xml:space="preserve">účastníky zadávacího řízení o zpracování osobních údajů za účelem realizace zadávacího řízení dle </w:t>
      </w:r>
      <w:r w:rsidR="00984A11" w:rsidRPr="00826314">
        <w:rPr>
          <w:rFonts w:cs="Segoe UI"/>
          <w:b w:val="0"/>
        </w:rPr>
        <w:t>ZZVZ</w:t>
      </w:r>
      <w:r w:rsidRPr="00826314">
        <w:rPr>
          <w:rFonts w:cs="Segoe UI"/>
          <w:b w:val="0"/>
        </w:rPr>
        <w:t xml:space="preserve">. </w:t>
      </w:r>
    </w:p>
    <w:p w14:paraId="2941CF9D" w14:textId="77777777" w:rsidR="007A2EA2" w:rsidRPr="00826314" w:rsidRDefault="00A41E81" w:rsidP="008A565C">
      <w:pPr>
        <w:pStyle w:val="Nadpis2"/>
        <w:keepNext w:val="0"/>
        <w:jc w:val="both"/>
        <w:rPr>
          <w:rFonts w:cs="Segoe UI"/>
          <w:b w:val="0"/>
        </w:rPr>
      </w:pPr>
      <w:r w:rsidRPr="00826314">
        <w:rPr>
          <w:rFonts w:cs="Segoe UI"/>
          <w:b w:val="0"/>
        </w:rPr>
        <w:t xml:space="preserve">Zadavatel může v rámci realizace zadávacího řízení zpracovávat osobní údaje dodavatelů </w:t>
      </w:r>
      <w:r w:rsidR="009B0F2F" w:rsidRPr="00826314">
        <w:rPr>
          <w:rFonts w:cs="Segoe UI"/>
          <w:b w:val="0"/>
        </w:rPr>
        <w:t>a jejich poddodavatelů (z řad fyzických osob</w:t>
      </w:r>
      <w:r w:rsidRPr="00826314">
        <w:rPr>
          <w:rFonts w:cs="Segoe UI"/>
          <w:b w:val="0"/>
        </w:rPr>
        <w:t xml:space="preserve"> podnikajících), členů statutárních orgánů a kontaktních osob dodavatelů a jejich poddodavatelů, osob, prostřednictvím kterých je dodavatelem prokazována kvalifikace, členů realizačního týmu dodavatele a skutečných majitelů dodavatele. </w:t>
      </w:r>
    </w:p>
    <w:p w14:paraId="5CC67F7E" w14:textId="40B4E845" w:rsidR="00E64D07" w:rsidRDefault="00A41E81" w:rsidP="008A565C">
      <w:pPr>
        <w:pStyle w:val="Nadpis2"/>
        <w:keepNext w:val="0"/>
        <w:jc w:val="both"/>
        <w:rPr>
          <w:rFonts w:cs="Segoe UI"/>
          <w:b w:val="0"/>
        </w:rPr>
      </w:pPr>
      <w:r w:rsidRPr="00826314">
        <w:rPr>
          <w:rFonts w:cs="Segoe UI"/>
          <w:b w:val="0"/>
        </w:rPr>
        <w:t>Zadavatel bude zpracovávat osobní údaje pouze v rozsahu nezbytném pro realizaci zadávacího řízení a pouze po dobu stanovenou právními předpisy, zejména ZZVZ. Subjekty údajů jsou oprávněny uplatňovat jejich práva dle čl.</w:t>
      </w:r>
      <w:r w:rsidR="00930623" w:rsidRPr="00826314">
        <w:rPr>
          <w:rFonts w:cs="Segoe UI"/>
          <w:b w:val="0"/>
        </w:rPr>
        <w:t> </w:t>
      </w:r>
      <w:r w:rsidRPr="00826314">
        <w:rPr>
          <w:rFonts w:cs="Segoe UI"/>
          <w:b w:val="0"/>
        </w:rPr>
        <w:t>13 až 22 GDPR v</w:t>
      </w:r>
      <w:r w:rsidR="007B1F54" w:rsidRPr="00826314">
        <w:rPr>
          <w:rFonts w:cs="Segoe UI"/>
          <w:b w:val="0"/>
        </w:rPr>
        <w:t> </w:t>
      </w:r>
      <w:r w:rsidRPr="00826314">
        <w:rPr>
          <w:rFonts w:cs="Segoe UI"/>
          <w:b w:val="0"/>
        </w:rPr>
        <w:t xml:space="preserve">písemné formě na adrese sídla zadavatele. </w:t>
      </w:r>
    </w:p>
    <w:p w14:paraId="26E1E4C0" w14:textId="0A87A0C9" w:rsidR="001E6D60" w:rsidRPr="006F6268" w:rsidRDefault="001E6D60" w:rsidP="006F6268">
      <w:pPr>
        <w:pStyle w:val="Nadpis2"/>
        <w:keepNext w:val="0"/>
        <w:jc w:val="both"/>
        <w:rPr>
          <w:rFonts w:cs="Segoe UI"/>
          <w:b w:val="0"/>
        </w:rPr>
      </w:pPr>
      <w:r w:rsidRPr="00C23323">
        <w:rPr>
          <w:b w:val="0"/>
          <w:bCs w:val="0"/>
        </w:rPr>
        <w:t>Zadavatel předává osobní údaje ke zpracování zástupci zadavatele jako zpracovateli osobních údajů, za účelem administrace výběrového řízení k zadání veřejné zakázky malého rozsahu.</w:t>
      </w:r>
      <w:r w:rsidRPr="00826314">
        <w:rPr>
          <w:rFonts w:cs="Segoe UI"/>
          <w:b w:val="0"/>
        </w:rPr>
        <w:t xml:space="preserve"> </w:t>
      </w:r>
    </w:p>
    <w:p w14:paraId="523A857D" w14:textId="77777777" w:rsidR="0009442A" w:rsidRPr="00826314" w:rsidRDefault="0009442A" w:rsidP="0009442A">
      <w:pPr>
        <w:pStyle w:val="Nadpis1"/>
        <w:rPr>
          <w:rFonts w:cs="Segoe UI"/>
        </w:rPr>
      </w:pPr>
      <w:bookmarkStart w:id="82" w:name="_Toc104276846"/>
      <w:bookmarkStart w:id="83" w:name="_Toc104282138"/>
      <w:bookmarkStart w:id="84" w:name="_Toc201220842"/>
      <w:r w:rsidRPr="00826314">
        <w:rPr>
          <w:rFonts w:cs="Segoe UI"/>
        </w:rPr>
        <w:t>SANKCE VŮČI RUSKU A BĚLORUSKU</w:t>
      </w:r>
      <w:bookmarkEnd w:id="82"/>
      <w:bookmarkEnd w:id="83"/>
      <w:bookmarkEnd w:id="84"/>
    </w:p>
    <w:p w14:paraId="70DA820A" w14:textId="17A14783" w:rsidR="00471710" w:rsidRPr="00826314" w:rsidRDefault="00471710" w:rsidP="00471710">
      <w:pPr>
        <w:pStyle w:val="Nadpis2"/>
        <w:keepNext w:val="0"/>
        <w:tabs>
          <w:tab w:val="num" w:pos="360"/>
        </w:tabs>
        <w:jc w:val="both"/>
        <w:rPr>
          <w:rFonts w:cs="Segoe UI"/>
          <w:b w:val="0"/>
        </w:rPr>
      </w:pPr>
      <w:bookmarkStart w:id="85" w:name="_Ref108799002"/>
      <w:bookmarkStart w:id="86" w:name="_Hlk134524241"/>
      <w:r w:rsidRPr="00826314">
        <w:rPr>
          <w:rFonts w:cs="Segoe UI"/>
          <w:b w:val="0"/>
        </w:rPr>
        <w:t xml:space="preserve">Účastník podáním nabídky potvrzuje, že v případě uzavření smlouvy se zadavatelem platby poskytované zadavatelem v souvislosti s realizací veřejné zakázky neposkytne přímo nebo nepřímo ani jen zčásti osobám, vůči kterým platí tzv. individuální finanční sankce ve smyslu čl. 2 odst. 2 Nařízení Rady (EU) č. 208/2014 ze dne 5. 3. 2014 o omezujících opatřeních vůči některým osobám, subjektům a orgánům vzhledem k situaci na Ukrajině, </w:t>
      </w:r>
      <w:bookmarkStart w:id="87" w:name="_Hlk134108632"/>
      <w:r w:rsidRPr="00826314">
        <w:rPr>
          <w:rFonts w:cs="Segoe UI"/>
          <w:b w:val="0"/>
          <w:bCs w:val="0"/>
          <w:szCs w:val="22"/>
        </w:rPr>
        <w:t>Nařízení Rady (EU) č. 269/2014 ze dne 17. 3. 2014 o omezujících opatřeních vzhledem k činnostem narušujícím nebo ohrožujícím územní celistvost, svrchovanost a nezávislost Ukrajiny</w:t>
      </w:r>
      <w:r w:rsidRPr="00826314">
        <w:rPr>
          <w:rFonts w:cs="Segoe UI"/>
          <w:b w:val="0"/>
          <w:bCs w:val="0"/>
        </w:rPr>
        <w:t xml:space="preserve"> </w:t>
      </w:r>
      <w:bookmarkEnd w:id="87"/>
      <w:r w:rsidRPr="00826314">
        <w:rPr>
          <w:rFonts w:cs="Segoe UI"/>
          <w:b w:val="0"/>
          <w:bCs w:val="0"/>
        </w:rPr>
        <w:t>a</w:t>
      </w:r>
      <w:r w:rsidRPr="00826314">
        <w:rPr>
          <w:rFonts w:cs="Segoe UI"/>
          <w:b w:val="0"/>
        </w:rPr>
        <w:t xml:space="preserve"> Nařízení Rady (ES) č. 765/2006 ze dne 18.</w:t>
      </w:r>
      <w:r w:rsidR="006C16EB" w:rsidRPr="00826314">
        <w:rPr>
          <w:rFonts w:cs="Segoe UI"/>
          <w:b w:val="0"/>
        </w:rPr>
        <w:t> </w:t>
      </w:r>
      <w:r w:rsidRPr="00826314">
        <w:rPr>
          <w:rFonts w:cs="Segoe UI"/>
          <w:b w:val="0"/>
        </w:rPr>
        <w:t>5.</w:t>
      </w:r>
      <w:r w:rsidR="006C16EB" w:rsidRPr="00826314">
        <w:rPr>
          <w:rFonts w:cs="Segoe UI"/>
          <w:b w:val="0"/>
        </w:rPr>
        <w:t> </w:t>
      </w:r>
      <w:r w:rsidRPr="00826314">
        <w:rPr>
          <w:rFonts w:cs="Segoe UI"/>
          <w:b w:val="0"/>
        </w:rPr>
        <w:t>2006 o omezujících opatřeních vůči prezidentu Lukašenkovi a některým představitelům Běloruska a které jsou uvedeny na tzv. sankčních seznamech  (dle příloh č. 1 těchto nařízení)</w:t>
      </w:r>
      <w:r w:rsidRPr="00826314">
        <w:rPr>
          <w:rFonts w:cs="Segoe UI"/>
          <w:b w:val="0"/>
          <w:vertAlign w:val="superscript"/>
        </w:rPr>
        <w:footnoteReference w:id="1"/>
      </w:r>
      <w:r w:rsidRPr="00826314">
        <w:rPr>
          <w:rFonts w:cs="Segoe UI"/>
          <w:b w:val="0"/>
        </w:rPr>
        <w:t>.</w:t>
      </w:r>
      <w:bookmarkEnd w:id="85"/>
    </w:p>
    <w:p w14:paraId="41A2E5C3" w14:textId="79EB8D94" w:rsidR="00471710" w:rsidRPr="00826314" w:rsidRDefault="00471710" w:rsidP="00471710">
      <w:pPr>
        <w:pStyle w:val="Nadpis2"/>
        <w:keepNext w:val="0"/>
        <w:tabs>
          <w:tab w:val="num" w:pos="360"/>
        </w:tabs>
        <w:jc w:val="both"/>
        <w:rPr>
          <w:rFonts w:cs="Segoe UI"/>
          <w:b w:val="0"/>
        </w:rPr>
      </w:pPr>
      <w:bookmarkStart w:id="88" w:name="_Ref207286030"/>
      <w:r w:rsidRPr="00826314">
        <w:rPr>
          <w:rFonts w:cs="Segoe UI"/>
          <w:b w:val="0"/>
        </w:rPr>
        <w:t xml:space="preserve">Má-li účastník pochybnost, zda nedochází k naplnění podmínek dle odst. </w:t>
      </w:r>
      <w:r w:rsidRPr="00826314">
        <w:rPr>
          <w:rFonts w:cs="Segoe UI"/>
          <w:b w:val="0"/>
        </w:rPr>
        <w:fldChar w:fldCharType="begin"/>
      </w:r>
      <w:r w:rsidRPr="00826314">
        <w:rPr>
          <w:rFonts w:cs="Segoe UI"/>
          <w:b w:val="0"/>
        </w:rPr>
        <w:instrText xml:space="preserve"> REF _Ref108799002 \r \h </w:instrText>
      </w:r>
      <w:r w:rsidR="00FA7365" w:rsidRPr="00826314">
        <w:rPr>
          <w:rFonts w:cs="Segoe UI"/>
          <w:b w:val="0"/>
        </w:rPr>
        <w:instrText xml:space="preserve"> \* MERGEFORMAT </w:instrText>
      </w:r>
      <w:r w:rsidRPr="00826314">
        <w:rPr>
          <w:rFonts w:cs="Segoe UI"/>
          <w:b w:val="0"/>
        </w:rPr>
      </w:r>
      <w:r w:rsidRPr="00826314">
        <w:rPr>
          <w:rFonts w:cs="Segoe UI"/>
          <w:b w:val="0"/>
        </w:rPr>
        <w:fldChar w:fldCharType="separate"/>
      </w:r>
      <w:r w:rsidR="00B67E52">
        <w:rPr>
          <w:rFonts w:cs="Segoe UI"/>
          <w:b w:val="0"/>
        </w:rPr>
        <w:t>19.1</w:t>
      </w:r>
      <w:r w:rsidRPr="00826314">
        <w:rPr>
          <w:rFonts w:cs="Segoe UI"/>
          <w:b w:val="0"/>
        </w:rPr>
        <w:fldChar w:fldCharType="end"/>
      </w:r>
      <w:r w:rsidRPr="00826314">
        <w:rPr>
          <w:rFonts w:cs="Segoe UI"/>
          <w:b w:val="0"/>
        </w:rPr>
        <w:t xml:space="preserve"> </w:t>
      </w:r>
      <w:r w:rsidR="000446C9">
        <w:rPr>
          <w:rFonts w:cs="Segoe UI"/>
          <w:b w:val="0"/>
        </w:rPr>
        <w:t xml:space="preserve">výzvy k podání nabídek a </w:t>
      </w:r>
      <w:r w:rsidRPr="00826314">
        <w:rPr>
          <w:rFonts w:cs="Segoe UI"/>
          <w:b w:val="0"/>
        </w:rPr>
        <w:t xml:space="preserve">zadávací dokumentace, uvede rozhodné okolnosti a označí </w:t>
      </w:r>
      <w:r w:rsidRPr="00826314">
        <w:rPr>
          <w:rFonts w:cs="Segoe UI"/>
          <w:b w:val="0"/>
        </w:rPr>
        <w:lastRenderedPageBreak/>
        <w:t xml:space="preserve">takovou osobu nebo osoby v nabídce ve smyslu odst. </w:t>
      </w:r>
      <w:r w:rsidR="000F4B9A" w:rsidRPr="00826314">
        <w:rPr>
          <w:rFonts w:cs="Segoe UI"/>
          <w:b w:val="0"/>
        </w:rPr>
        <w:fldChar w:fldCharType="begin"/>
      </w:r>
      <w:r w:rsidR="000F4B9A" w:rsidRPr="00826314">
        <w:rPr>
          <w:rFonts w:cs="Segoe UI"/>
          <w:b w:val="0"/>
        </w:rPr>
        <w:instrText xml:space="preserve"> REF _Ref136440520 \r \h </w:instrText>
      </w:r>
      <w:r w:rsidR="00826314">
        <w:rPr>
          <w:rFonts w:cs="Segoe UI"/>
          <w:b w:val="0"/>
        </w:rPr>
        <w:instrText xml:space="preserve"> \* MERGEFORMAT </w:instrText>
      </w:r>
      <w:r w:rsidR="000F4B9A" w:rsidRPr="00826314">
        <w:rPr>
          <w:rFonts w:cs="Segoe UI"/>
          <w:b w:val="0"/>
        </w:rPr>
      </w:r>
      <w:r w:rsidR="000F4B9A" w:rsidRPr="00826314">
        <w:rPr>
          <w:rFonts w:cs="Segoe UI"/>
          <w:b w:val="0"/>
        </w:rPr>
        <w:fldChar w:fldCharType="separate"/>
      </w:r>
      <w:r w:rsidR="00B67E52">
        <w:rPr>
          <w:rFonts w:cs="Segoe UI"/>
          <w:b w:val="0"/>
        </w:rPr>
        <w:t>11.4</w:t>
      </w:r>
      <w:r w:rsidR="000F4B9A" w:rsidRPr="00826314">
        <w:rPr>
          <w:rFonts w:cs="Segoe UI"/>
          <w:b w:val="0"/>
        </w:rPr>
        <w:fldChar w:fldCharType="end"/>
      </w:r>
      <w:r w:rsidR="00BC0028" w:rsidRPr="00826314">
        <w:rPr>
          <w:rFonts w:cs="Segoe UI"/>
          <w:b w:val="0"/>
        </w:rPr>
        <w:t xml:space="preserve"> </w:t>
      </w:r>
      <w:r w:rsidR="000446C9">
        <w:rPr>
          <w:rFonts w:cs="Segoe UI"/>
          <w:b w:val="0"/>
        </w:rPr>
        <w:t>výzvy k podání nabídek a</w:t>
      </w:r>
      <w:r w:rsidR="000446C9" w:rsidRPr="00826314">
        <w:rPr>
          <w:rFonts w:cs="Segoe UI"/>
          <w:b w:val="0"/>
        </w:rPr>
        <w:t xml:space="preserve"> </w:t>
      </w:r>
      <w:r w:rsidRPr="00826314">
        <w:rPr>
          <w:rFonts w:cs="Segoe UI"/>
          <w:b w:val="0"/>
        </w:rPr>
        <w:t>zadávací dokumentace. Účastník může též dle jeho uvážení uvést informace a doklady věrohodným způsobem rozptylující pochybnosti dle předchozí věty, případně doklady o přijatých opatřeních na straně účastníka.</w:t>
      </w:r>
      <w:bookmarkEnd w:id="88"/>
    </w:p>
    <w:p w14:paraId="21553046" w14:textId="76CEF27D" w:rsidR="00471710" w:rsidRPr="00826314" w:rsidRDefault="00471710" w:rsidP="00471710">
      <w:pPr>
        <w:pStyle w:val="Nadpis2"/>
        <w:keepNext w:val="0"/>
        <w:tabs>
          <w:tab w:val="num" w:pos="360"/>
        </w:tabs>
        <w:jc w:val="both"/>
        <w:rPr>
          <w:rFonts w:cs="Segoe UI"/>
          <w:b w:val="0"/>
        </w:rPr>
      </w:pPr>
      <w:r w:rsidRPr="00826314">
        <w:rPr>
          <w:rFonts w:cs="Segoe UI"/>
          <w:b w:val="0"/>
        </w:rPr>
        <w:t xml:space="preserve">Uplatní-li se na účastníka sankce uvedené v odst. </w:t>
      </w:r>
      <w:r w:rsidRPr="00826314">
        <w:rPr>
          <w:rFonts w:cs="Segoe UI"/>
          <w:b w:val="0"/>
        </w:rPr>
        <w:fldChar w:fldCharType="begin"/>
      </w:r>
      <w:r w:rsidRPr="00826314">
        <w:rPr>
          <w:rFonts w:cs="Segoe UI"/>
          <w:b w:val="0"/>
        </w:rPr>
        <w:instrText xml:space="preserve"> REF _Ref108799002 \r \h </w:instrText>
      </w:r>
      <w:r w:rsidR="00FA7365" w:rsidRPr="00826314">
        <w:rPr>
          <w:rFonts w:cs="Segoe UI"/>
          <w:b w:val="0"/>
        </w:rPr>
        <w:instrText xml:space="preserve"> \* MERGEFORMAT </w:instrText>
      </w:r>
      <w:r w:rsidRPr="00826314">
        <w:rPr>
          <w:rFonts w:cs="Segoe UI"/>
          <w:b w:val="0"/>
        </w:rPr>
      </w:r>
      <w:r w:rsidRPr="00826314">
        <w:rPr>
          <w:rFonts w:cs="Segoe UI"/>
          <w:b w:val="0"/>
        </w:rPr>
        <w:fldChar w:fldCharType="separate"/>
      </w:r>
      <w:r w:rsidR="00B67E52">
        <w:rPr>
          <w:rFonts w:cs="Segoe UI"/>
          <w:b w:val="0"/>
        </w:rPr>
        <w:t>19.1</w:t>
      </w:r>
      <w:r w:rsidRPr="00826314">
        <w:rPr>
          <w:rFonts w:cs="Segoe UI"/>
          <w:b w:val="0"/>
        </w:rPr>
        <w:fldChar w:fldCharType="end"/>
      </w:r>
      <w:r w:rsidRPr="00826314">
        <w:rPr>
          <w:rFonts w:cs="Segoe UI"/>
          <w:b w:val="0"/>
        </w:rPr>
        <w:t xml:space="preserve"> </w:t>
      </w:r>
      <w:r w:rsidR="000446C9">
        <w:rPr>
          <w:rFonts w:cs="Segoe UI"/>
          <w:b w:val="0"/>
        </w:rPr>
        <w:t>výzvy k podání nabídek a</w:t>
      </w:r>
      <w:r w:rsidR="000446C9" w:rsidRPr="00826314">
        <w:rPr>
          <w:rFonts w:cs="Segoe UI"/>
          <w:b w:val="0"/>
        </w:rPr>
        <w:t xml:space="preserve"> </w:t>
      </w:r>
      <w:r w:rsidRPr="00826314">
        <w:rPr>
          <w:rFonts w:cs="Segoe UI"/>
          <w:b w:val="0"/>
        </w:rPr>
        <w:t xml:space="preserve">zadávací dokumentace, zadavatel bude postupovat </w:t>
      </w:r>
      <w:r w:rsidR="009565D1" w:rsidRPr="00826314">
        <w:rPr>
          <w:rFonts w:cs="Segoe UI"/>
          <w:b w:val="0"/>
        </w:rPr>
        <w:t>analogicky dle</w:t>
      </w:r>
      <w:r w:rsidRPr="00826314">
        <w:rPr>
          <w:rFonts w:cs="Segoe UI"/>
          <w:b w:val="0"/>
        </w:rPr>
        <w:t xml:space="preserve"> § 48a ZZVZ.</w:t>
      </w:r>
    </w:p>
    <w:p w14:paraId="22452C3F" w14:textId="77777777" w:rsidR="00293F90" w:rsidRPr="00826314" w:rsidRDefault="00261955" w:rsidP="005A2410">
      <w:pPr>
        <w:pStyle w:val="Nadpis1"/>
        <w:rPr>
          <w:rFonts w:cs="Segoe UI"/>
        </w:rPr>
      </w:pPr>
      <w:bookmarkStart w:id="89" w:name="_Toc201220843"/>
      <w:bookmarkEnd w:id="86"/>
      <w:r w:rsidRPr="00826314">
        <w:rPr>
          <w:rFonts w:cs="Segoe UI"/>
        </w:rPr>
        <w:t>SEZNAM PŘÍLOH</w:t>
      </w:r>
      <w:bookmarkEnd w:id="89"/>
    </w:p>
    <w:p w14:paraId="52BF3B90" w14:textId="77777777" w:rsidR="00293F90" w:rsidRPr="00826314" w:rsidRDefault="00293F90" w:rsidP="005A2410">
      <w:pPr>
        <w:keepNext/>
        <w:spacing w:after="120"/>
        <w:ind w:left="567"/>
        <w:rPr>
          <w:rFonts w:cs="Segoe UI"/>
        </w:rPr>
      </w:pPr>
      <w:r w:rsidRPr="00826314">
        <w:rPr>
          <w:rFonts w:cs="Segoe UI"/>
        </w:rPr>
        <w:t>Součástí zadávací dokumentace jsou následující přílohy:</w:t>
      </w:r>
    </w:p>
    <w:p w14:paraId="37633FE8" w14:textId="77777777" w:rsidR="00C555FD" w:rsidRPr="00826314" w:rsidRDefault="00C555FD" w:rsidP="00C555FD">
      <w:pPr>
        <w:spacing w:after="120"/>
        <w:ind w:left="567"/>
        <w:rPr>
          <w:rFonts w:cs="Segoe UI"/>
        </w:rPr>
      </w:pPr>
      <w:bookmarkStart w:id="90" w:name="_Ref230175100"/>
      <w:r w:rsidRPr="00826314">
        <w:rPr>
          <w:rFonts w:cs="Segoe UI"/>
        </w:rPr>
        <w:t>Příloha č. 1 –</w:t>
      </w:r>
      <w:bookmarkEnd w:id="90"/>
      <w:r w:rsidRPr="00826314">
        <w:rPr>
          <w:rFonts w:cs="Segoe UI"/>
        </w:rPr>
        <w:t xml:space="preserve"> Obchodní podmínky (závazný text návrhu smlouvy)</w:t>
      </w:r>
    </w:p>
    <w:p w14:paraId="41FFA7A3" w14:textId="6BBC54CF" w:rsidR="009A2BD8" w:rsidRDefault="009A2BD8" w:rsidP="009E6EF7">
      <w:pPr>
        <w:spacing w:after="120"/>
        <w:ind w:left="1843" w:hanging="1276"/>
        <w:rPr>
          <w:rFonts w:cs="Segoe UI"/>
          <w:szCs w:val="22"/>
        </w:rPr>
      </w:pPr>
      <w:r w:rsidRPr="00826314">
        <w:rPr>
          <w:rFonts w:cs="Segoe UI"/>
        </w:rPr>
        <w:t xml:space="preserve">Příloha č. 2 – </w:t>
      </w:r>
      <w:r w:rsidR="009E6EF7" w:rsidRPr="00826314">
        <w:rPr>
          <w:rFonts w:cs="Segoe UI"/>
        </w:rPr>
        <w:t xml:space="preserve">Technická specifikace a </w:t>
      </w:r>
      <w:r w:rsidR="009E6EF7" w:rsidRPr="00826314">
        <w:rPr>
          <w:rFonts w:cs="Segoe UI"/>
          <w:szCs w:val="22"/>
        </w:rPr>
        <w:t xml:space="preserve">Projektová dokumentace </w:t>
      </w:r>
    </w:p>
    <w:p w14:paraId="2CE46011" w14:textId="60F49DB0" w:rsidR="000C2126" w:rsidRDefault="000C2126" w:rsidP="009E6EF7">
      <w:pPr>
        <w:spacing w:after="120"/>
        <w:ind w:left="1843" w:hanging="1276"/>
        <w:rPr>
          <w:rFonts w:cs="Segoe UI"/>
          <w:szCs w:val="22"/>
        </w:rPr>
      </w:pPr>
      <w:r>
        <w:rPr>
          <w:rFonts w:cs="Segoe UI"/>
          <w:szCs w:val="22"/>
        </w:rPr>
        <w:t>Příloha č. 3 –</w:t>
      </w:r>
      <w:r w:rsidR="006F6268">
        <w:rPr>
          <w:rFonts w:cs="Segoe UI"/>
          <w:szCs w:val="22"/>
        </w:rPr>
        <w:t xml:space="preserve"> </w:t>
      </w:r>
      <w:r w:rsidR="00AF6816">
        <w:rPr>
          <w:rFonts w:cs="Segoe UI"/>
          <w:szCs w:val="22"/>
        </w:rPr>
        <w:t>Vzor čestného prohlášení ke kvalifikaci</w:t>
      </w:r>
    </w:p>
    <w:p w14:paraId="6E025108" w14:textId="7FD1DD7D" w:rsidR="00BF447F" w:rsidRPr="00826314" w:rsidRDefault="00BF447F" w:rsidP="009E6EF7">
      <w:pPr>
        <w:spacing w:after="120"/>
        <w:ind w:left="1843" w:hanging="1276"/>
        <w:rPr>
          <w:rFonts w:cs="Segoe UI"/>
        </w:rPr>
      </w:pPr>
      <w:r>
        <w:rPr>
          <w:rFonts w:cs="Segoe UI"/>
          <w:szCs w:val="22"/>
        </w:rPr>
        <w:t xml:space="preserve">Příloha č. </w:t>
      </w:r>
      <w:r w:rsidR="000C2126">
        <w:rPr>
          <w:rFonts w:cs="Segoe UI"/>
          <w:szCs w:val="22"/>
        </w:rPr>
        <w:t>4</w:t>
      </w:r>
      <w:r>
        <w:rPr>
          <w:rFonts w:cs="Segoe UI"/>
          <w:szCs w:val="22"/>
        </w:rPr>
        <w:t xml:space="preserve"> – </w:t>
      </w:r>
      <w:r w:rsidR="00CF187F">
        <w:rPr>
          <w:rFonts w:cs="Segoe UI"/>
          <w:szCs w:val="22"/>
        </w:rPr>
        <w:t>Vzor s</w:t>
      </w:r>
      <w:r>
        <w:rPr>
          <w:rFonts w:cs="Segoe UI"/>
          <w:szCs w:val="22"/>
        </w:rPr>
        <w:t>eznam</w:t>
      </w:r>
      <w:r w:rsidR="00CF187F">
        <w:rPr>
          <w:rFonts w:cs="Segoe UI"/>
          <w:szCs w:val="22"/>
        </w:rPr>
        <w:t>u</w:t>
      </w:r>
      <w:r>
        <w:rPr>
          <w:rFonts w:cs="Segoe UI"/>
          <w:szCs w:val="22"/>
        </w:rPr>
        <w:t xml:space="preserve"> poddodavatelů</w:t>
      </w:r>
    </w:p>
    <w:p w14:paraId="7E4AE077" w14:textId="6FBC3A19" w:rsidR="00C555FD" w:rsidRPr="00826314" w:rsidRDefault="00C555FD" w:rsidP="00CF187F">
      <w:pPr>
        <w:spacing w:after="120"/>
        <w:ind w:left="1843" w:hanging="1276"/>
        <w:rPr>
          <w:rFonts w:cs="Segoe UI"/>
        </w:rPr>
      </w:pPr>
      <w:r w:rsidRPr="00826314">
        <w:rPr>
          <w:rFonts w:cs="Segoe UI"/>
        </w:rPr>
        <w:t xml:space="preserve">Příloha č. </w:t>
      </w:r>
      <w:r w:rsidR="000C2126">
        <w:rPr>
          <w:rFonts w:cs="Segoe UI"/>
        </w:rPr>
        <w:t>5</w:t>
      </w:r>
      <w:r w:rsidRPr="00826314">
        <w:rPr>
          <w:rFonts w:cs="Segoe UI"/>
        </w:rPr>
        <w:t xml:space="preserve"> –</w:t>
      </w:r>
      <w:r w:rsidR="00121A1C">
        <w:rPr>
          <w:rFonts w:cs="Segoe UI"/>
        </w:rPr>
        <w:t xml:space="preserve"> </w:t>
      </w:r>
      <w:r w:rsidR="00CC7366" w:rsidRPr="00CC7366">
        <w:rPr>
          <w:rFonts w:cs="Segoe UI"/>
        </w:rPr>
        <w:t>Rozpad nabídkové ceny a doba odstávky kotlů a informace o realizaci plnění odpovídajícímu opci</w:t>
      </w:r>
    </w:p>
    <w:p w14:paraId="5C9A3207" w14:textId="77777777" w:rsidR="006C16EB" w:rsidRPr="00826314" w:rsidRDefault="006C16EB" w:rsidP="00C555FD">
      <w:pPr>
        <w:spacing w:after="120"/>
        <w:ind w:left="567"/>
        <w:rPr>
          <w:rFonts w:cs="Segoe UI"/>
        </w:rPr>
      </w:pPr>
    </w:p>
    <w:p w14:paraId="7B0E3F04" w14:textId="5EA8F521" w:rsidR="007B69ED" w:rsidRPr="00826314" w:rsidRDefault="007B69ED" w:rsidP="008A2673">
      <w:pPr>
        <w:spacing w:after="120"/>
        <w:ind w:firstLine="567"/>
        <w:rPr>
          <w:rFonts w:cs="Segoe UI"/>
          <w:bCs/>
          <w:szCs w:val="22"/>
        </w:rPr>
      </w:pPr>
      <w:r w:rsidRPr="00826314">
        <w:rPr>
          <w:rFonts w:cs="Segoe UI"/>
          <w:bCs/>
          <w:szCs w:val="22"/>
        </w:rPr>
        <w:t xml:space="preserve">V </w:t>
      </w:r>
      <w:r w:rsidR="004F1A0C" w:rsidRPr="00826314">
        <w:rPr>
          <w:rFonts w:cs="Segoe UI"/>
          <w:szCs w:val="22"/>
        </w:rPr>
        <w:t>Brně</w:t>
      </w:r>
      <w:r w:rsidRPr="00826314">
        <w:rPr>
          <w:rFonts w:cs="Segoe UI"/>
          <w:bCs/>
          <w:szCs w:val="22"/>
        </w:rPr>
        <w:t xml:space="preserve"> dne </w:t>
      </w:r>
      <w:r w:rsidR="00471710" w:rsidRPr="00826314">
        <w:rPr>
          <w:rFonts w:cs="Segoe UI"/>
          <w:bCs/>
          <w:szCs w:val="22"/>
        </w:rPr>
        <w:t>dle data el. podpisu</w:t>
      </w:r>
    </w:p>
    <w:p w14:paraId="015CBF77" w14:textId="77777777" w:rsidR="00471710" w:rsidRPr="00826314" w:rsidRDefault="00471710" w:rsidP="00F63C9C">
      <w:pPr>
        <w:keepNext/>
        <w:spacing w:before="360" w:after="1080"/>
        <w:rPr>
          <w:rFonts w:cs="Segoe UI"/>
          <w:bCs/>
          <w:szCs w:val="22"/>
        </w:rPr>
      </w:pPr>
    </w:p>
    <w:p w14:paraId="0F40DD97" w14:textId="0B2CAC2B" w:rsidR="00471710" w:rsidRPr="00826314" w:rsidRDefault="00D233E4" w:rsidP="00D233E4">
      <w:pPr>
        <w:tabs>
          <w:tab w:val="center" w:pos="6237"/>
        </w:tabs>
        <w:spacing w:after="0"/>
        <w:ind w:left="2836"/>
        <w:rPr>
          <w:rFonts w:cs="Segoe UI"/>
          <w:b/>
          <w:bCs/>
        </w:rPr>
      </w:pPr>
      <w:r w:rsidRPr="00826314">
        <w:rPr>
          <w:rFonts w:cs="Segoe UI"/>
          <w:b/>
        </w:rPr>
        <w:tab/>
      </w:r>
      <w:r w:rsidR="00954793" w:rsidRPr="00826314">
        <w:rPr>
          <w:rFonts w:cs="Segoe UI"/>
          <w:b/>
        </w:rPr>
        <w:t>SAKO Brno</w:t>
      </w:r>
      <w:r w:rsidRPr="00826314">
        <w:rPr>
          <w:rFonts w:cs="Segoe UI"/>
          <w:b/>
        </w:rPr>
        <w:t>, a.s.</w:t>
      </w:r>
    </w:p>
    <w:p w14:paraId="0D8B6CC0" w14:textId="707F2836" w:rsidR="00D77CA3" w:rsidRDefault="00D233E4" w:rsidP="00954793">
      <w:pPr>
        <w:tabs>
          <w:tab w:val="center" w:pos="6237"/>
        </w:tabs>
        <w:spacing w:after="0"/>
        <w:rPr>
          <w:rFonts w:cs="Segoe UI"/>
          <w:szCs w:val="22"/>
        </w:rPr>
      </w:pPr>
      <w:r w:rsidRPr="00826314">
        <w:rPr>
          <w:rFonts w:cs="Segoe UI"/>
          <w:szCs w:val="22"/>
        </w:rPr>
        <w:tab/>
      </w:r>
      <w:r w:rsidR="00D77CA3">
        <w:rPr>
          <w:rFonts w:cs="Segoe UI"/>
          <w:szCs w:val="22"/>
        </w:rPr>
        <w:t>právně zastoupená</w:t>
      </w:r>
    </w:p>
    <w:p w14:paraId="1FEE896B" w14:textId="1DBEC593" w:rsidR="00D77CA3" w:rsidRPr="00D77CA3" w:rsidRDefault="00D77CA3" w:rsidP="00D77CA3">
      <w:pPr>
        <w:tabs>
          <w:tab w:val="center" w:pos="6237"/>
        </w:tabs>
        <w:spacing w:after="0"/>
        <w:ind w:left="4536"/>
        <w:jc w:val="left"/>
        <w:rPr>
          <w:rFonts w:cs="Segoe UI"/>
          <w:szCs w:val="22"/>
        </w:rPr>
      </w:pPr>
      <w:r>
        <w:rPr>
          <w:rFonts w:cs="Segoe UI"/>
          <w:szCs w:val="22"/>
        </w:rPr>
        <w:t xml:space="preserve">MT </w:t>
      </w:r>
      <w:proofErr w:type="spellStart"/>
      <w:r>
        <w:rPr>
          <w:rFonts w:cs="Segoe UI"/>
          <w:szCs w:val="22"/>
        </w:rPr>
        <w:t>Legal</w:t>
      </w:r>
      <w:proofErr w:type="spellEnd"/>
      <w:r>
        <w:rPr>
          <w:rFonts w:cs="Segoe UI"/>
          <w:szCs w:val="22"/>
        </w:rPr>
        <w:t xml:space="preserve"> s.r.o. advokátní kancelář</w:t>
      </w:r>
    </w:p>
    <w:sectPr w:rsidR="00D77CA3" w:rsidRPr="00D77CA3" w:rsidSect="00471710">
      <w:headerReference w:type="default" r:id="rId14"/>
      <w:footerReference w:type="default" r:id="rId15"/>
      <w:headerReference w:type="first" r:id="rId16"/>
      <w:footerReference w:type="first" r:id="rId17"/>
      <w:pgSz w:w="11906" w:h="16838" w:code="9"/>
      <w:pgMar w:top="1417" w:right="1417" w:bottom="1417" w:left="1417" w:header="107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B905F" w14:textId="77777777" w:rsidR="00A4437A" w:rsidRDefault="00A4437A">
      <w:r>
        <w:separator/>
      </w:r>
    </w:p>
  </w:endnote>
  <w:endnote w:type="continuationSeparator" w:id="0">
    <w:p w14:paraId="24B7C620" w14:textId="77777777" w:rsidR="00A4437A" w:rsidRDefault="00A44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NimbusSanNovTEE">
    <w:altName w:val="Arial"/>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A7277" w14:textId="77777777" w:rsidR="00A4437A" w:rsidRPr="00FB685D" w:rsidRDefault="00A4437A" w:rsidP="00CB4290">
    <w:pPr>
      <w:pStyle w:val="MTLNormalhlavicka"/>
    </w:pPr>
    <w:r w:rsidRPr="0080168D">
      <w:rPr>
        <w:rFonts w:ascii="Palatino Linotype" w:hAnsi="Palatino Linotype"/>
        <w:sz w:val="16"/>
      </w:rPr>
      <w:tab/>
    </w:r>
    <w:r w:rsidRPr="00FB685D">
      <w:t xml:space="preserve">Stránka </w:t>
    </w:r>
    <w:r w:rsidRPr="00346566">
      <w:rPr>
        <w:b/>
      </w:rPr>
      <w:fldChar w:fldCharType="begin"/>
    </w:r>
    <w:r w:rsidRPr="00346566">
      <w:rPr>
        <w:b/>
      </w:rPr>
      <w:instrText>PAGE</w:instrText>
    </w:r>
    <w:r w:rsidRPr="00346566">
      <w:rPr>
        <w:b/>
      </w:rPr>
      <w:fldChar w:fldCharType="separate"/>
    </w:r>
    <w:r w:rsidR="008C4123">
      <w:rPr>
        <w:b/>
        <w:noProof/>
      </w:rPr>
      <w:t>22</w:t>
    </w:r>
    <w:r w:rsidRPr="00346566">
      <w:rPr>
        <w:b/>
      </w:rPr>
      <w:fldChar w:fldCharType="end"/>
    </w:r>
    <w:r w:rsidRPr="00FB685D">
      <w:t xml:space="preserve"> z </w:t>
    </w:r>
    <w:r w:rsidRPr="00346566">
      <w:rPr>
        <w:b/>
      </w:rPr>
      <w:fldChar w:fldCharType="begin"/>
    </w:r>
    <w:r w:rsidRPr="00346566">
      <w:rPr>
        <w:b/>
      </w:rPr>
      <w:instrText>NUMPAGES</w:instrText>
    </w:r>
    <w:r w:rsidRPr="00346566">
      <w:rPr>
        <w:b/>
      </w:rPr>
      <w:fldChar w:fldCharType="separate"/>
    </w:r>
    <w:r w:rsidR="008C4123">
      <w:rPr>
        <w:b/>
        <w:noProof/>
      </w:rPr>
      <w:t>23</w:t>
    </w:r>
    <w:r w:rsidRPr="00346566">
      <w:rP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61B96" w14:textId="77777777" w:rsidR="00A4437A" w:rsidRPr="0080168D" w:rsidRDefault="00A4437A" w:rsidP="00FB42C6">
    <w:pPr>
      <w:pStyle w:val="MTLNormalhlavicka"/>
    </w:pPr>
    <w:r w:rsidRPr="0080168D">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3CE09" w14:textId="77777777" w:rsidR="00A4437A" w:rsidRDefault="00A4437A">
      <w:r>
        <w:separator/>
      </w:r>
    </w:p>
  </w:footnote>
  <w:footnote w:type="continuationSeparator" w:id="0">
    <w:p w14:paraId="16796D0F" w14:textId="77777777" w:rsidR="00A4437A" w:rsidRDefault="00A4437A">
      <w:r>
        <w:continuationSeparator/>
      </w:r>
    </w:p>
  </w:footnote>
  <w:footnote w:id="1">
    <w:p w14:paraId="5C29BD60" w14:textId="77777777" w:rsidR="00A4437A" w:rsidRPr="00A70955" w:rsidRDefault="00A4437A" w:rsidP="00471710">
      <w:pPr>
        <w:pStyle w:val="Textpoznpodarou"/>
        <w:rPr>
          <w:rFonts w:cs="Segoe UI"/>
          <w:sz w:val="20"/>
          <w:szCs w:val="20"/>
        </w:rPr>
      </w:pPr>
      <w:r w:rsidRPr="00A70955">
        <w:rPr>
          <w:rStyle w:val="Znakapoznpodarou"/>
          <w:rFonts w:cs="Segoe UI"/>
          <w:sz w:val="20"/>
          <w:szCs w:val="20"/>
        </w:rPr>
        <w:footnoteRef/>
      </w:r>
      <w:r w:rsidRPr="00A70955">
        <w:rPr>
          <w:rFonts w:cs="Segoe UI"/>
          <w:sz w:val="20"/>
          <w:szCs w:val="20"/>
        </w:rPr>
        <w:t xml:space="preserve"> Aktuální seznam lze nalézt např. zde </w:t>
      </w:r>
      <w:hyperlink r:id="rId1" w:history="1">
        <w:r w:rsidRPr="00A70955">
          <w:rPr>
            <w:rStyle w:val="Hypertextovodkaz"/>
            <w:rFonts w:cs="Segoe UI"/>
            <w:sz w:val="20"/>
            <w:szCs w:val="20"/>
          </w:rPr>
          <w:t>https://www.financnianalytickyurad.cz/blog/rusko-a-belorusko-seznam-sankcionovanych-subjektu</w:t>
        </w:r>
      </w:hyperlink>
      <w:r w:rsidRPr="00A70955">
        <w:rPr>
          <w:rFonts w:cs="Segoe UI"/>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EFF14" w14:textId="51E31EF5" w:rsidR="00A4437A" w:rsidRPr="006D5F1E" w:rsidRDefault="00A4437A" w:rsidP="00E97663">
    <w:pPr>
      <w:pStyle w:val="MTLNormalhlavicka"/>
      <w:spacing w:after="480"/>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73122" w14:textId="0AB05CE6" w:rsidR="00A4437A" w:rsidRPr="006D5F1E" w:rsidRDefault="00A4437A" w:rsidP="00F96CC3">
    <w:pPr>
      <w:pStyle w:val="MTLNormalhlavicka"/>
      <w:spacing w:after="48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4704B322"/>
    <w:lvl w:ilvl="0">
      <w:numFmt w:val="decimal"/>
      <w:pStyle w:val="Seznamsodrkami"/>
      <w:lvlText w:val="*"/>
      <w:lvlJc w:val="left"/>
    </w:lvl>
  </w:abstractNum>
  <w:abstractNum w:abstractNumId="2" w15:restartNumberingAfterBreak="0">
    <w:nsid w:val="028D12E9"/>
    <w:multiLevelType w:val="hybridMultilevel"/>
    <w:tmpl w:val="62A49EF8"/>
    <w:lvl w:ilvl="0" w:tplc="C3367B5E">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E60CC4"/>
    <w:multiLevelType w:val="hybridMultilevel"/>
    <w:tmpl w:val="AB6037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2B84646"/>
    <w:multiLevelType w:val="hybridMultilevel"/>
    <w:tmpl w:val="6E9248D8"/>
    <w:lvl w:ilvl="0" w:tplc="04050001">
      <w:start w:val="1"/>
      <w:numFmt w:val="bullet"/>
      <w:lvlText w:val=""/>
      <w:lvlJc w:val="left"/>
      <w:pPr>
        <w:ind w:left="1720" w:hanging="360"/>
      </w:pPr>
      <w:rPr>
        <w:rFonts w:ascii="Symbol" w:hAnsi="Symbol" w:hint="default"/>
      </w:rPr>
    </w:lvl>
    <w:lvl w:ilvl="1" w:tplc="04050003" w:tentative="1">
      <w:start w:val="1"/>
      <w:numFmt w:val="bullet"/>
      <w:lvlText w:val="o"/>
      <w:lvlJc w:val="left"/>
      <w:pPr>
        <w:ind w:left="2440" w:hanging="360"/>
      </w:pPr>
      <w:rPr>
        <w:rFonts w:ascii="Courier New" w:hAnsi="Courier New" w:cs="Courier New" w:hint="default"/>
      </w:rPr>
    </w:lvl>
    <w:lvl w:ilvl="2" w:tplc="04050005" w:tentative="1">
      <w:start w:val="1"/>
      <w:numFmt w:val="bullet"/>
      <w:lvlText w:val=""/>
      <w:lvlJc w:val="left"/>
      <w:pPr>
        <w:ind w:left="3160" w:hanging="360"/>
      </w:pPr>
      <w:rPr>
        <w:rFonts w:ascii="Wingdings" w:hAnsi="Wingdings" w:hint="default"/>
      </w:rPr>
    </w:lvl>
    <w:lvl w:ilvl="3" w:tplc="04050001" w:tentative="1">
      <w:start w:val="1"/>
      <w:numFmt w:val="bullet"/>
      <w:lvlText w:val=""/>
      <w:lvlJc w:val="left"/>
      <w:pPr>
        <w:ind w:left="3880" w:hanging="360"/>
      </w:pPr>
      <w:rPr>
        <w:rFonts w:ascii="Symbol" w:hAnsi="Symbol" w:hint="default"/>
      </w:rPr>
    </w:lvl>
    <w:lvl w:ilvl="4" w:tplc="04050003" w:tentative="1">
      <w:start w:val="1"/>
      <w:numFmt w:val="bullet"/>
      <w:lvlText w:val="o"/>
      <w:lvlJc w:val="left"/>
      <w:pPr>
        <w:ind w:left="4600" w:hanging="360"/>
      </w:pPr>
      <w:rPr>
        <w:rFonts w:ascii="Courier New" w:hAnsi="Courier New" w:cs="Courier New" w:hint="default"/>
      </w:rPr>
    </w:lvl>
    <w:lvl w:ilvl="5" w:tplc="04050005" w:tentative="1">
      <w:start w:val="1"/>
      <w:numFmt w:val="bullet"/>
      <w:lvlText w:val=""/>
      <w:lvlJc w:val="left"/>
      <w:pPr>
        <w:ind w:left="5320" w:hanging="360"/>
      </w:pPr>
      <w:rPr>
        <w:rFonts w:ascii="Wingdings" w:hAnsi="Wingdings" w:hint="default"/>
      </w:rPr>
    </w:lvl>
    <w:lvl w:ilvl="6" w:tplc="04050001" w:tentative="1">
      <w:start w:val="1"/>
      <w:numFmt w:val="bullet"/>
      <w:lvlText w:val=""/>
      <w:lvlJc w:val="left"/>
      <w:pPr>
        <w:ind w:left="6040" w:hanging="360"/>
      </w:pPr>
      <w:rPr>
        <w:rFonts w:ascii="Symbol" w:hAnsi="Symbol" w:hint="default"/>
      </w:rPr>
    </w:lvl>
    <w:lvl w:ilvl="7" w:tplc="04050003" w:tentative="1">
      <w:start w:val="1"/>
      <w:numFmt w:val="bullet"/>
      <w:lvlText w:val="o"/>
      <w:lvlJc w:val="left"/>
      <w:pPr>
        <w:ind w:left="6760" w:hanging="360"/>
      </w:pPr>
      <w:rPr>
        <w:rFonts w:ascii="Courier New" w:hAnsi="Courier New" w:cs="Courier New" w:hint="default"/>
      </w:rPr>
    </w:lvl>
    <w:lvl w:ilvl="8" w:tplc="04050005" w:tentative="1">
      <w:start w:val="1"/>
      <w:numFmt w:val="bullet"/>
      <w:lvlText w:val=""/>
      <w:lvlJc w:val="left"/>
      <w:pPr>
        <w:ind w:left="7480" w:hanging="360"/>
      </w:pPr>
      <w:rPr>
        <w:rFonts w:ascii="Wingdings" w:hAnsi="Wingdings" w:hint="default"/>
      </w:rPr>
    </w:lvl>
  </w:abstractNum>
  <w:abstractNum w:abstractNumId="5" w15:restartNumberingAfterBreak="0">
    <w:nsid w:val="17A25FDA"/>
    <w:multiLevelType w:val="hybridMultilevel"/>
    <w:tmpl w:val="F9302ED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2E0178"/>
    <w:multiLevelType w:val="hybridMultilevel"/>
    <w:tmpl w:val="677C999C"/>
    <w:lvl w:ilvl="0" w:tplc="6C5ECC66">
      <w:start w:val="1"/>
      <w:numFmt w:val="lowerLetter"/>
      <w:lvlText w:val="%1)"/>
      <w:lvlJc w:val="left"/>
      <w:pPr>
        <w:ind w:left="644" w:hanging="360"/>
      </w:pPr>
      <w:rPr>
        <w:rFonts w:hint="default"/>
        <w:b/>
      </w:rPr>
    </w:lvl>
    <w:lvl w:ilvl="1" w:tplc="C7685446">
      <w:start w:val="1"/>
      <w:numFmt w:val="bullet"/>
      <w:pStyle w:val="Styl1"/>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854254"/>
    <w:multiLevelType w:val="hybridMultilevel"/>
    <w:tmpl w:val="A9AE0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346A9D"/>
    <w:multiLevelType w:val="multilevel"/>
    <w:tmpl w:val="D3061F34"/>
    <w:styleLink w:val="G-odrky"/>
    <w:lvl w:ilvl="0">
      <w:start w:val="1"/>
      <w:numFmt w:val="bullet"/>
      <w:lvlText w:val=""/>
      <w:lvlJc w:val="left"/>
      <w:pPr>
        <w:ind w:left="720" w:hanging="360"/>
      </w:pPr>
      <w:rPr>
        <w:rFonts w:ascii="Symbol" w:hAnsi="Symbol" w:hint="default"/>
      </w:rPr>
    </w:lvl>
    <w:lvl w:ilvl="1">
      <w:start w:val="1"/>
      <w:numFmt w:val="bullet"/>
      <w:lvlText w:val="-"/>
      <w:lvlJc w:val="left"/>
      <w:pPr>
        <w:ind w:left="1494"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EFA59FA"/>
    <w:multiLevelType w:val="hybridMultilevel"/>
    <w:tmpl w:val="4A483492"/>
    <w:lvl w:ilvl="0" w:tplc="C054014A">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50A75FC"/>
    <w:multiLevelType w:val="hybridMultilevel"/>
    <w:tmpl w:val="FEC0B3A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8735550"/>
    <w:multiLevelType w:val="hybridMultilevel"/>
    <w:tmpl w:val="3DAC423C"/>
    <w:lvl w:ilvl="0" w:tplc="04050017">
      <w:start w:val="1"/>
      <w:numFmt w:val="lowerLetter"/>
      <w:lvlText w:val="%1)"/>
      <w:lvlJc w:val="left"/>
      <w:pPr>
        <w:ind w:left="1287" w:hanging="360"/>
      </w:pPr>
    </w:lvl>
    <w:lvl w:ilvl="1" w:tplc="2E3C0536">
      <w:start w:val="1"/>
      <w:numFmt w:val="lowerLetter"/>
      <w:pStyle w:val="Styl4"/>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3ADE07F6"/>
    <w:multiLevelType w:val="hybridMultilevel"/>
    <w:tmpl w:val="4AF8A1D2"/>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3D080FDB"/>
    <w:multiLevelType w:val="hybridMultilevel"/>
    <w:tmpl w:val="DDC0B2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2462F7E"/>
    <w:multiLevelType w:val="hybridMultilevel"/>
    <w:tmpl w:val="1F08CE2E"/>
    <w:lvl w:ilvl="0" w:tplc="4E847A84">
      <w:start w:val="1"/>
      <w:numFmt w:val="lowerRoman"/>
      <w:pStyle w:val="slovanseznam"/>
      <w:lvlText w:val="%1)"/>
      <w:lvlJc w:val="left"/>
      <w:pPr>
        <w:ind w:left="1145" w:hanging="360"/>
      </w:pPr>
      <w:rPr>
        <w:rFonts w:hint="default"/>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485B0C46"/>
    <w:multiLevelType w:val="hybridMultilevel"/>
    <w:tmpl w:val="BF9E9DEC"/>
    <w:lvl w:ilvl="0" w:tplc="B2D65022">
      <w:numFmt w:val="bullet"/>
      <w:lvlText w:val="-"/>
      <w:lvlJc w:val="left"/>
      <w:pPr>
        <w:ind w:left="2204" w:hanging="360"/>
      </w:pPr>
      <w:rPr>
        <w:rFonts w:ascii="Segoe UI" w:eastAsia="Times New Roman" w:hAnsi="Segoe UI" w:cs="Segoe U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4DF6189E"/>
    <w:multiLevelType w:val="hybridMultilevel"/>
    <w:tmpl w:val="E8BC3512"/>
    <w:lvl w:ilvl="0" w:tplc="2D522648">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18" w15:restartNumberingAfterBreak="0">
    <w:nsid w:val="51112EA5"/>
    <w:multiLevelType w:val="hybridMultilevel"/>
    <w:tmpl w:val="C05614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C93486"/>
    <w:multiLevelType w:val="hybridMultilevel"/>
    <w:tmpl w:val="4DD081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8C83A17"/>
    <w:multiLevelType w:val="hybridMultilevel"/>
    <w:tmpl w:val="34226588"/>
    <w:lvl w:ilvl="0" w:tplc="03F40AB6">
      <w:start w:val="1"/>
      <w:numFmt w:val="decimal"/>
      <w:lvlText w:val="%1."/>
      <w:lvlJc w:val="left"/>
      <w:pPr>
        <w:ind w:left="720" w:hanging="360"/>
      </w:pPr>
      <w:rPr>
        <w:rFonts w:hint="default"/>
        <w:b/>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1D6269A"/>
    <w:multiLevelType w:val="multilevel"/>
    <w:tmpl w:val="C4881CC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851" w:hanging="567"/>
      </w:pPr>
      <w:rPr>
        <w:rFonts w:hint="default"/>
        <w:b/>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2" w15:restartNumberingAfterBreak="0">
    <w:nsid w:val="68B82B27"/>
    <w:multiLevelType w:val="hybridMultilevel"/>
    <w:tmpl w:val="4A78660A"/>
    <w:lvl w:ilvl="0" w:tplc="5C14FF8C">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BE743F"/>
    <w:multiLevelType w:val="multilevel"/>
    <w:tmpl w:val="5D2A841A"/>
    <w:lvl w:ilvl="0">
      <w:start w:val="1"/>
      <w:numFmt w:val="bullet"/>
      <w:pStyle w:val="listsmall"/>
      <w:lvlText w:val=""/>
      <w:lvlJc w:val="left"/>
      <w:pPr>
        <w:tabs>
          <w:tab w:val="num" w:pos="567"/>
        </w:tabs>
        <w:ind w:left="567" w:hanging="283"/>
      </w:pPr>
      <w:rPr>
        <w:rFonts w:ascii="Symbol" w:hAnsi="Symbol" w:hint="default"/>
        <w:sz w:val="22"/>
      </w:rPr>
    </w:lvl>
    <w:lvl w:ilvl="1">
      <w:start w:val="1"/>
      <w:numFmt w:val="bullet"/>
      <w:lvlText w:val="o"/>
      <w:lvlJc w:val="left"/>
      <w:pPr>
        <w:tabs>
          <w:tab w:val="num" w:pos="851"/>
        </w:tabs>
        <w:ind w:left="851" w:hanging="284"/>
      </w:pPr>
      <w:rPr>
        <w:rFonts w:ascii="Courier New" w:hAnsi="Courier New" w:hint="default"/>
      </w:rPr>
    </w:lvl>
    <w:lvl w:ilvl="2">
      <w:start w:val="225"/>
      <w:numFmt w:val="bullet"/>
      <w:lvlText w:val="▪"/>
      <w:lvlJc w:val="left"/>
      <w:pPr>
        <w:tabs>
          <w:tab w:val="num" w:pos="1134"/>
        </w:tabs>
        <w:ind w:left="1134" w:hanging="283"/>
      </w:pPr>
      <w:rPr>
        <w:rFonts w:ascii="Times New Roman" w:hAnsi="Times New Roman"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FC7776F"/>
    <w:multiLevelType w:val="hybridMultilevel"/>
    <w:tmpl w:val="5CA0E6FA"/>
    <w:lvl w:ilvl="0" w:tplc="9A1A71D8">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5"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6" w15:restartNumberingAfterBreak="0">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773A3B39"/>
    <w:multiLevelType w:val="hybridMultilevel"/>
    <w:tmpl w:val="5054FEF2"/>
    <w:lvl w:ilvl="0" w:tplc="0A76A682">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C4118E5"/>
    <w:multiLevelType w:val="hybridMultilevel"/>
    <w:tmpl w:val="853270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70910458">
    <w:abstractNumId w:val="26"/>
  </w:num>
  <w:num w:numId="2" w16cid:durableId="825586690">
    <w:abstractNumId w:val="23"/>
  </w:num>
  <w:num w:numId="3" w16cid:durableId="1044057656">
    <w:abstractNumId w:val="25"/>
  </w:num>
  <w:num w:numId="4" w16cid:durableId="1763798153">
    <w:abstractNumId w:val="17"/>
  </w:num>
  <w:num w:numId="5" w16cid:durableId="1930773163">
    <w:abstractNumId w:val="6"/>
  </w:num>
  <w:num w:numId="6" w16cid:durableId="62915995">
    <w:abstractNumId w:val="24"/>
  </w:num>
  <w:num w:numId="7" w16cid:durableId="2138641013">
    <w:abstractNumId w:val="1"/>
    <w:lvlOverride w:ilvl="0">
      <w:lvl w:ilvl="0">
        <w:start w:val="1"/>
        <w:numFmt w:val="bullet"/>
        <w:pStyle w:val="Seznamsodrkami"/>
        <w:lvlText w:val=""/>
        <w:legacy w:legacy="1" w:legacySpace="0" w:legacyIndent="283"/>
        <w:lvlJc w:val="left"/>
        <w:pPr>
          <w:ind w:left="463" w:hanging="283"/>
        </w:pPr>
        <w:rPr>
          <w:rFonts w:ascii="Symbol" w:hAnsi="Symbol" w:hint="default"/>
        </w:rPr>
      </w:lvl>
    </w:lvlOverride>
  </w:num>
  <w:num w:numId="8" w16cid:durableId="1071777485">
    <w:abstractNumId w:val="0"/>
  </w:num>
  <w:num w:numId="9" w16cid:durableId="1539004495">
    <w:abstractNumId w:val="11"/>
  </w:num>
  <w:num w:numId="10" w16cid:durableId="1362897985">
    <w:abstractNumId w:val="8"/>
  </w:num>
  <w:num w:numId="11" w16cid:durableId="2064020224">
    <w:abstractNumId w:val="14"/>
  </w:num>
  <w:num w:numId="12" w16cid:durableId="1837915104">
    <w:abstractNumId w:val="21"/>
  </w:num>
  <w:num w:numId="13" w16cid:durableId="2129160469">
    <w:abstractNumId w:val="2"/>
  </w:num>
  <w:num w:numId="14" w16cid:durableId="2071683478">
    <w:abstractNumId w:val="27"/>
  </w:num>
  <w:num w:numId="15" w16cid:durableId="1305544175">
    <w:abstractNumId w:val="16"/>
  </w:num>
  <w:num w:numId="16" w16cid:durableId="283998743">
    <w:abstractNumId w:val="5"/>
  </w:num>
  <w:num w:numId="17" w16cid:durableId="438529615">
    <w:abstractNumId w:val="22"/>
  </w:num>
  <w:num w:numId="18" w16cid:durableId="1471820008">
    <w:abstractNumId w:val="4"/>
  </w:num>
  <w:num w:numId="19" w16cid:durableId="1380394790">
    <w:abstractNumId w:val="15"/>
  </w:num>
  <w:num w:numId="20" w16cid:durableId="12065306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79273113">
    <w:abstractNumId w:val="3"/>
  </w:num>
  <w:num w:numId="22" w16cid:durableId="1899052994">
    <w:abstractNumId w:val="19"/>
  </w:num>
  <w:num w:numId="23" w16cid:durableId="881479280">
    <w:abstractNumId w:val="18"/>
  </w:num>
  <w:num w:numId="24" w16cid:durableId="2929064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82149657">
    <w:abstractNumId w:val="10"/>
  </w:num>
  <w:num w:numId="26" w16cid:durableId="20350320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4347886">
    <w:abstractNumId w:val="7"/>
  </w:num>
  <w:num w:numId="28" w16cid:durableId="184828395">
    <w:abstractNumId w:val="20"/>
  </w:num>
  <w:num w:numId="29" w16cid:durableId="215093765">
    <w:abstractNumId w:val="28"/>
  </w:num>
  <w:num w:numId="30" w16cid:durableId="1687563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2380484">
    <w:abstractNumId w:val="13"/>
  </w:num>
  <w:num w:numId="32" w16cid:durableId="19850430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17315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liška Nedomová">
    <w15:presenceInfo w15:providerId="AD" w15:userId="S::nedomova@mt-legal.com::0290ef1e-24cd-44c9-8b4a-d418508a4b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cs-CZ" w:vendorID="7" w:dllVersion="514" w:checkStyle="1"/>
  <w:proofState w:spelling="clean" w:grammar="clean"/>
  <w:attachedTemplate r:id="rId1"/>
  <w:trackRevisions/>
  <w:defaultTabStop w:val="709"/>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7D3"/>
    <w:rsid w:val="0000002E"/>
    <w:rsid w:val="00000DC2"/>
    <w:rsid w:val="00000F1F"/>
    <w:rsid w:val="00001622"/>
    <w:rsid w:val="00001DA6"/>
    <w:rsid w:val="00002495"/>
    <w:rsid w:val="00002501"/>
    <w:rsid w:val="000025CC"/>
    <w:rsid w:val="00002A8E"/>
    <w:rsid w:val="00002C43"/>
    <w:rsid w:val="00003B87"/>
    <w:rsid w:val="00003BF8"/>
    <w:rsid w:val="00003D63"/>
    <w:rsid w:val="00004483"/>
    <w:rsid w:val="000044C4"/>
    <w:rsid w:val="00004A7A"/>
    <w:rsid w:val="00005224"/>
    <w:rsid w:val="00005CD2"/>
    <w:rsid w:val="000061D6"/>
    <w:rsid w:val="0000630A"/>
    <w:rsid w:val="000063E3"/>
    <w:rsid w:val="00006778"/>
    <w:rsid w:val="00006964"/>
    <w:rsid w:val="00006C38"/>
    <w:rsid w:val="00007092"/>
    <w:rsid w:val="00007593"/>
    <w:rsid w:val="00007632"/>
    <w:rsid w:val="00007C31"/>
    <w:rsid w:val="00010296"/>
    <w:rsid w:val="00010591"/>
    <w:rsid w:val="00010615"/>
    <w:rsid w:val="000113F7"/>
    <w:rsid w:val="000117E3"/>
    <w:rsid w:val="00011BD3"/>
    <w:rsid w:val="00011E96"/>
    <w:rsid w:val="00012946"/>
    <w:rsid w:val="00012A87"/>
    <w:rsid w:val="00012AA4"/>
    <w:rsid w:val="00014913"/>
    <w:rsid w:val="00014A00"/>
    <w:rsid w:val="00014F12"/>
    <w:rsid w:val="00015A2E"/>
    <w:rsid w:val="00015F6D"/>
    <w:rsid w:val="0001655B"/>
    <w:rsid w:val="00016955"/>
    <w:rsid w:val="00017DF4"/>
    <w:rsid w:val="00021A6A"/>
    <w:rsid w:val="000223B8"/>
    <w:rsid w:val="00022A8E"/>
    <w:rsid w:val="000235C8"/>
    <w:rsid w:val="000237BD"/>
    <w:rsid w:val="0002422A"/>
    <w:rsid w:val="00024566"/>
    <w:rsid w:val="000250F9"/>
    <w:rsid w:val="000255EE"/>
    <w:rsid w:val="00026006"/>
    <w:rsid w:val="000261FA"/>
    <w:rsid w:val="0002628F"/>
    <w:rsid w:val="00026B94"/>
    <w:rsid w:val="000274D9"/>
    <w:rsid w:val="000275E8"/>
    <w:rsid w:val="00027E2C"/>
    <w:rsid w:val="000300A8"/>
    <w:rsid w:val="00030FBE"/>
    <w:rsid w:val="000315A5"/>
    <w:rsid w:val="0003164D"/>
    <w:rsid w:val="00032336"/>
    <w:rsid w:val="00032784"/>
    <w:rsid w:val="000328BF"/>
    <w:rsid w:val="00032969"/>
    <w:rsid w:val="00033291"/>
    <w:rsid w:val="00033D5A"/>
    <w:rsid w:val="00034FD0"/>
    <w:rsid w:val="00035508"/>
    <w:rsid w:val="000356F5"/>
    <w:rsid w:val="00035740"/>
    <w:rsid w:val="00036855"/>
    <w:rsid w:val="00036F45"/>
    <w:rsid w:val="00037A4E"/>
    <w:rsid w:val="000410C2"/>
    <w:rsid w:val="00041338"/>
    <w:rsid w:val="00041B0A"/>
    <w:rsid w:val="00041D48"/>
    <w:rsid w:val="00042250"/>
    <w:rsid w:val="000425DE"/>
    <w:rsid w:val="000428BA"/>
    <w:rsid w:val="00042D39"/>
    <w:rsid w:val="00043EB2"/>
    <w:rsid w:val="000441FC"/>
    <w:rsid w:val="00044228"/>
    <w:rsid w:val="000446C9"/>
    <w:rsid w:val="00044AAA"/>
    <w:rsid w:val="0004552F"/>
    <w:rsid w:val="000457E8"/>
    <w:rsid w:val="00045949"/>
    <w:rsid w:val="00045D5A"/>
    <w:rsid w:val="00045E53"/>
    <w:rsid w:val="000465FB"/>
    <w:rsid w:val="000467EB"/>
    <w:rsid w:val="0004734F"/>
    <w:rsid w:val="00050499"/>
    <w:rsid w:val="0005064D"/>
    <w:rsid w:val="00050DB2"/>
    <w:rsid w:val="0005283D"/>
    <w:rsid w:val="000535C8"/>
    <w:rsid w:val="00053BC4"/>
    <w:rsid w:val="0005459E"/>
    <w:rsid w:val="000549FA"/>
    <w:rsid w:val="00054F39"/>
    <w:rsid w:val="000550AE"/>
    <w:rsid w:val="000555A8"/>
    <w:rsid w:val="00055B2D"/>
    <w:rsid w:val="00055BB7"/>
    <w:rsid w:val="0005631C"/>
    <w:rsid w:val="0005658F"/>
    <w:rsid w:val="0005665E"/>
    <w:rsid w:val="00056821"/>
    <w:rsid w:val="000570CA"/>
    <w:rsid w:val="0005741C"/>
    <w:rsid w:val="00057AB7"/>
    <w:rsid w:val="00057CC2"/>
    <w:rsid w:val="00060E48"/>
    <w:rsid w:val="00061A53"/>
    <w:rsid w:val="00061B4A"/>
    <w:rsid w:val="00062435"/>
    <w:rsid w:val="00062A78"/>
    <w:rsid w:val="000631CD"/>
    <w:rsid w:val="000635B8"/>
    <w:rsid w:val="000644A7"/>
    <w:rsid w:val="000647BC"/>
    <w:rsid w:val="00064D12"/>
    <w:rsid w:val="00064D3D"/>
    <w:rsid w:val="00064FF7"/>
    <w:rsid w:val="00065672"/>
    <w:rsid w:val="00065E37"/>
    <w:rsid w:val="0006640C"/>
    <w:rsid w:val="00066B3C"/>
    <w:rsid w:val="00066D70"/>
    <w:rsid w:val="00066DA3"/>
    <w:rsid w:val="00066E1F"/>
    <w:rsid w:val="000672E2"/>
    <w:rsid w:val="0006747C"/>
    <w:rsid w:val="000676C6"/>
    <w:rsid w:val="00067D24"/>
    <w:rsid w:val="00070CC4"/>
    <w:rsid w:val="00071172"/>
    <w:rsid w:val="00071F4E"/>
    <w:rsid w:val="0007359E"/>
    <w:rsid w:val="00073E72"/>
    <w:rsid w:val="00075262"/>
    <w:rsid w:val="000752ED"/>
    <w:rsid w:val="00075A2C"/>
    <w:rsid w:val="00075C88"/>
    <w:rsid w:val="000764C7"/>
    <w:rsid w:val="0007668E"/>
    <w:rsid w:val="00076883"/>
    <w:rsid w:val="00076C7C"/>
    <w:rsid w:val="00076E77"/>
    <w:rsid w:val="00076F7D"/>
    <w:rsid w:val="000777FE"/>
    <w:rsid w:val="00077A49"/>
    <w:rsid w:val="00080389"/>
    <w:rsid w:val="000809C2"/>
    <w:rsid w:val="000817F0"/>
    <w:rsid w:val="000819FA"/>
    <w:rsid w:val="00081E6B"/>
    <w:rsid w:val="0008278D"/>
    <w:rsid w:val="00082A95"/>
    <w:rsid w:val="000838B4"/>
    <w:rsid w:val="0008420E"/>
    <w:rsid w:val="00084A87"/>
    <w:rsid w:val="00085005"/>
    <w:rsid w:val="00085826"/>
    <w:rsid w:val="0008596E"/>
    <w:rsid w:val="00085D89"/>
    <w:rsid w:val="00086060"/>
    <w:rsid w:val="00086810"/>
    <w:rsid w:val="000871DD"/>
    <w:rsid w:val="000872F3"/>
    <w:rsid w:val="00087FD5"/>
    <w:rsid w:val="000902FF"/>
    <w:rsid w:val="00090F39"/>
    <w:rsid w:val="0009244B"/>
    <w:rsid w:val="00092785"/>
    <w:rsid w:val="00092D10"/>
    <w:rsid w:val="0009300F"/>
    <w:rsid w:val="00093AA9"/>
    <w:rsid w:val="0009442A"/>
    <w:rsid w:val="0009496F"/>
    <w:rsid w:val="000953F6"/>
    <w:rsid w:val="00096760"/>
    <w:rsid w:val="00097AEF"/>
    <w:rsid w:val="000A03CE"/>
    <w:rsid w:val="000A0D6E"/>
    <w:rsid w:val="000A0F78"/>
    <w:rsid w:val="000A1505"/>
    <w:rsid w:val="000A19D9"/>
    <w:rsid w:val="000A1B6A"/>
    <w:rsid w:val="000A1B85"/>
    <w:rsid w:val="000A2F8A"/>
    <w:rsid w:val="000A31D2"/>
    <w:rsid w:val="000A3C89"/>
    <w:rsid w:val="000A419B"/>
    <w:rsid w:val="000A450D"/>
    <w:rsid w:val="000A52A2"/>
    <w:rsid w:val="000A5471"/>
    <w:rsid w:val="000A5BD8"/>
    <w:rsid w:val="000A6466"/>
    <w:rsid w:val="000A749D"/>
    <w:rsid w:val="000A7B83"/>
    <w:rsid w:val="000B04BB"/>
    <w:rsid w:val="000B0957"/>
    <w:rsid w:val="000B09E7"/>
    <w:rsid w:val="000B0C31"/>
    <w:rsid w:val="000B0EEA"/>
    <w:rsid w:val="000B1578"/>
    <w:rsid w:val="000B1E6F"/>
    <w:rsid w:val="000B2138"/>
    <w:rsid w:val="000B37CF"/>
    <w:rsid w:val="000B3D62"/>
    <w:rsid w:val="000B6A59"/>
    <w:rsid w:val="000B6E9D"/>
    <w:rsid w:val="000B7669"/>
    <w:rsid w:val="000B7950"/>
    <w:rsid w:val="000B7D23"/>
    <w:rsid w:val="000B7E73"/>
    <w:rsid w:val="000C0229"/>
    <w:rsid w:val="000C08F2"/>
    <w:rsid w:val="000C2126"/>
    <w:rsid w:val="000C300B"/>
    <w:rsid w:val="000C30FA"/>
    <w:rsid w:val="000C3C6D"/>
    <w:rsid w:val="000C3F6B"/>
    <w:rsid w:val="000C5114"/>
    <w:rsid w:val="000C577D"/>
    <w:rsid w:val="000C5A84"/>
    <w:rsid w:val="000C5AD3"/>
    <w:rsid w:val="000C5BF9"/>
    <w:rsid w:val="000C5E10"/>
    <w:rsid w:val="000C6249"/>
    <w:rsid w:val="000C6BE3"/>
    <w:rsid w:val="000C7BE5"/>
    <w:rsid w:val="000C7E02"/>
    <w:rsid w:val="000D0034"/>
    <w:rsid w:val="000D06F1"/>
    <w:rsid w:val="000D19A8"/>
    <w:rsid w:val="000D220B"/>
    <w:rsid w:val="000D2D4B"/>
    <w:rsid w:val="000D32E5"/>
    <w:rsid w:val="000D34CF"/>
    <w:rsid w:val="000D3EAE"/>
    <w:rsid w:val="000D4390"/>
    <w:rsid w:val="000D4D78"/>
    <w:rsid w:val="000D53F6"/>
    <w:rsid w:val="000D5E88"/>
    <w:rsid w:val="000D5F16"/>
    <w:rsid w:val="000D60E5"/>
    <w:rsid w:val="000D62FE"/>
    <w:rsid w:val="000D6D3E"/>
    <w:rsid w:val="000D6E65"/>
    <w:rsid w:val="000D7323"/>
    <w:rsid w:val="000D7A1A"/>
    <w:rsid w:val="000D7D32"/>
    <w:rsid w:val="000E0280"/>
    <w:rsid w:val="000E0374"/>
    <w:rsid w:val="000E0543"/>
    <w:rsid w:val="000E1477"/>
    <w:rsid w:val="000E27AC"/>
    <w:rsid w:val="000E2966"/>
    <w:rsid w:val="000E2D1E"/>
    <w:rsid w:val="000E301A"/>
    <w:rsid w:val="000E340E"/>
    <w:rsid w:val="000E3871"/>
    <w:rsid w:val="000E43F6"/>
    <w:rsid w:val="000E4C53"/>
    <w:rsid w:val="000E522A"/>
    <w:rsid w:val="000E5E31"/>
    <w:rsid w:val="000E5FC8"/>
    <w:rsid w:val="000E6177"/>
    <w:rsid w:val="000E7E35"/>
    <w:rsid w:val="000F079D"/>
    <w:rsid w:val="000F0BDE"/>
    <w:rsid w:val="000F0FFB"/>
    <w:rsid w:val="000F1509"/>
    <w:rsid w:val="000F2060"/>
    <w:rsid w:val="000F290B"/>
    <w:rsid w:val="000F2D55"/>
    <w:rsid w:val="000F312B"/>
    <w:rsid w:val="000F38F3"/>
    <w:rsid w:val="000F4377"/>
    <w:rsid w:val="000F4639"/>
    <w:rsid w:val="000F4B9A"/>
    <w:rsid w:val="000F5320"/>
    <w:rsid w:val="000F561D"/>
    <w:rsid w:val="000F5F95"/>
    <w:rsid w:val="000F6B9B"/>
    <w:rsid w:val="000F701B"/>
    <w:rsid w:val="000F7F04"/>
    <w:rsid w:val="00100ECF"/>
    <w:rsid w:val="00101BAA"/>
    <w:rsid w:val="00102707"/>
    <w:rsid w:val="00103026"/>
    <w:rsid w:val="00103181"/>
    <w:rsid w:val="001036F5"/>
    <w:rsid w:val="001041EC"/>
    <w:rsid w:val="00104CF4"/>
    <w:rsid w:val="0010510B"/>
    <w:rsid w:val="0010561B"/>
    <w:rsid w:val="001058B5"/>
    <w:rsid w:val="00105E82"/>
    <w:rsid w:val="00106BC7"/>
    <w:rsid w:val="00106E43"/>
    <w:rsid w:val="00107E28"/>
    <w:rsid w:val="00110AFB"/>
    <w:rsid w:val="00110BCC"/>
    <w:rsid w:val="0011185A"/>
    <w:rsid w:val="001118A1"/>
    <w:rsid w:val="00111CFF"/>
    <w:rsid w:val="00112140"/>
    <w:rsid w:val="00112D87"/>
    <w:rsid w:val="00113A03"/>
    <w:rsid w:val="00113BC2"/>
    <w:rsid w:val="00113BD5"/>
    <w:rsid w:val="0011574F"/>
    <w:rsid w:val="00115E8F"/>
    <w:rsid w:val="001162F0"/>
    <w:rsid w:val="00116F95"/>
    <w:rsid w:val="001174F8"/>
    <w:rsid w:val="001178FF"/>
    <w:rsid w:val="0011798B"/>
    <w:rsid w:val="001200B0"/>
    <w:rsid w:val="00120473"/>
    <w:rsid w:val="001212C1"/>
    <w:rsid w:val="0012143E"/>
    <w:rsid w:val="00121A1C"/>
    <w:rsid w:val="00122F91"/>
    <w:rsid w:val="001239B7"/>
    <w:rsid w:val="00123B13"/>
    <w:rsid w:val="0012559A"/>
    <w:rsid w:val="0012561A"/>
    <w:rsid w:val="0012562C"/>
    <w:rsid w:val="0012568D"/>
    <w:rsid w:val="00125D35"/>
    <w:rsid w:val="00125D73"/>
    <w:rsid w:val="00126166"/>
    <w:rsid w:val="001265C6"/>
    <w:rsid w:val="001267B4"/>
    <w:rsid w:val="00127E97"/>
    <w:rsid w:val="00130220"/>
    <w:rsid w:val="001306D1"/>
    <w:rsid w:val="0013080B"/>
    <w:rsid w:val="00131FC1"/>
    <w:rsid w:val="00132378"/>
    <w:rsid w:val="00132ACD"/>
    <w:rsid w:val="00132F89"/>
    <w:rsid w:val="00133403"/>
    <w:rsid w:val="0013477D"/>
    <w:rsid w:val="00134780"/>
    <w:rsid w:val="001348C8"/>
    <w:rsid w:val="00134F02"/>
    <w:rsid w:val="00134F94"/>
    <w:rsid w:val="0013561D"/>
    <w:rsid w:val="0013562C"/>
    <w:rsid w:val="00135775"/>
    <w:rsid w:val="00135A90"/>
    <w:rsid w:val="001372DF"/>
    <w:rsid w:val="001375B4"/>
    <w:rsid w:val="00137B03"/>
    <w:rsid w:val="00137E34"/>
    <w:rsid w:val="001404B8"/>
    <w:rsid w:val="0014069B"/>
    <w:rsid w:val="00140965"/>
    <w:rsid w:val="00140D90"/>
    <w:rsid w:val="0014153C"/>
    <w:rsid w:val="00141C58"/>
    <w:rsid w:val="001420BE"/>
    <w:rsid w:val="001422FE"/>
    <w:rsid w:val="00142445"/>
    <w:rsid w:val="001424B5"/>
    <w:rsid w:val="00142B60"/>
    <w:rsid w:val="001435DE"/>
    <w:rsid w:val="0014399D"/>
    <w:rsid w:val="00144325"/>
    <w:rsid w:val="0014446C"/>
    <w:rsid w:val="00144494"/>
    <w:rsid w:val="00144ECE"/>
    <w:rsid w:val="00145170"/>
    <w:rsid w:val="00145575"/>
    <w:rsid w:val="00145620"/>
    <w:rsid w:val="001458D7"/>
    <w:rsid w:val="00145915"/>
    <w:rsid w:val="0014599A"/>
    <w:rsid w:val="0014608E"/>
    <w:rsid w:val="001461D0"/>
    <w:rsid w:val="00146415"/>
    <w:rsid w:val="001464D5"/>
    <w:rsid w:val="00146CA8"/>
    <w:rsid w:val="00146E8A"/>
    <w:rsid w:val="001476A4"/>
    <w:rsid w:val="00147992"/>
    <w:rsid w:val="00150C91"/>
    <w:rsid w:val="001517CB"/>
    <w:rsid w:val="00151DC6"/>
    <w:rsid w:val="00152B1C"/>
    <w:rsid w:val="0015342F"/>
    <w:rsid w:val="001536CB"/>
    <w:rsid w:val="00153B52"/>
    <w:rsid w:val="00153CE2"/>
    <w:rsid w:val="0015452E"/>
    <w:rsid w:val="00154F7A"/>
    <w:rsid w:val="0015568F"/>
    <w:rsid w:val="0015589F"/>
    <w:rsid w:val="00156DF5"/>
    <w:rsid w:val="00157268"/>
    <w:rsid w:val="001577B9"/>
    <w:rsid w:val="00157A43"/>
    <w:rsid w:val="00157E3C"/>
    <w:rsid w:val="00157EB4"/>
    <w:rsid w:val="001608B7"/>
    <w:rsid w:val="001608D2"/>
    <w:rsid w:val="0016130D"/>
    <w:rsid w:val="00161F6B"/>
    <w:rsid w:val="00161FD6"/>
    <w:rsid w:val="00162446"/>
    <w:rsid w:val="00163373"/>
    <w:rsid w:val="00163696"/>
    <w:rsid w:val="00163709"/>
    <w:rsid w:val="00163B02"/>
    <w:rsid w:val="00163D2D"/>
    <w:rsid w:val="00164011"/>
    <w:rsid w:val="0016482F"/>
    <w:rsid w:val="001648A0"/>
    <w:rsid w:val="00165940"/>
    <w:rsid w:val="00165DAC"/>
    <w:rsid w:val="00166B41"/>
    <w:rsid w:val="00166BB2"/>
    <w:rsid w:val="001679E3"/>
    <w:rsid w:val="00167D2E"/>
    <w:rsid w:val="00167F07"/>
    <w:rsid w:val="00167F2F"/>
    <w:rsid w:val="001702DB"/>
    <w:rsid w:val="0017075F"/>
    <w:rsid w:val="00170860"/>
    <w:rsid w:val="00170D4C"/>
    <w:rsid w:val="00171AAF"/>
    <w:rsid w:val="00171DDA"/>
    <w:rsid w:val="00172007"/>
    <w:rsid w:val="00172A91"/>
    <w:rsid w:val="00172E60"/>
    <w:rsid w:val="00174196"/>
    <w:rsid w:val="00174918"/>
    <w:rsid w:val="00176700"/>
    <w:rsid w:val="001776E5"/>
    <w:rsid w:val="001808B1"/>
    <w:rsid w:val="00181270"/>
    <w:rsid w:val="0018186E"/>
    <w:rsid w:val="001823F0"/>
    <w:rsid w:val="001830EF"/>
    <w:rsid w:val="00183826"/>
    <w:rsid w:val="00183A0B"/>
    <w:rsid w:val="00183ED5"/>
    <w:rsid w:val="00184825"/>
    <w:rsid w:val="001850B2"/>
    <w:rsid w:val="0018532E"/>
    <w:rsid w:val="00185A7C"/>
    <w:rsid w:val="0018671A"/>
    <w:rsid w:val="00186761"/>
    <w:rsid w:val="00186AE7"/>
    <w:rsid w:val="001871D9"/>
    <w:rsid w:val="00187291"/>
    <w:rsid w:val="0018764E"/>
    <w:rsid w:val="00190175"/>
    <w:rsid w:val="00190756"/>
    <w:rsid w:val="00190F5E"/>
    <w:rsid w:val="0019107A"/>
    <w:rsid w:val="00191A21"/>
    <w:rsid w:val="00191D93"/>
    <w:rsid w:val="00192924"/>
    <w:rsid w:val="001929B1"/>
    <w:rsid w:val="00193523"/>
    <w:rsid w:val="001937EF"/>
    <w:rsid w:val="00194429"/>
    <w:rsid w:val="00194529"/>
    <w:rsid w:val="001949A9"/>
    <w:rsid w:val="00194E07"/>
    <w:rsid w:val="001950A2"/>
    <w:rsid w:val="0019590F"/>
    <w:rsid w:val="00195AA6"/>
    <w:rsid w:val="00195AF8"/>
    <w:rsid w:val="00195C90"/>
    <w:rsid w:val="001966D2"/>
    <w:rsid w:val="00196C05"/>
    <w:rsid w:val="00196F5C"/>
    <w:rsid w:val="00197560"/>
    <w:rsid w:val="00197597"/>
    <w:rsid w:val="0019777B"/>
    <w:rsid w:val="00197CC6"/>
    <w:rsid w:val="001A03C6"/>
    <w:rsid w:val="001A0A06"/>
    <w:rsid w:val="001A0C28"/>
    <w:rsid w:val="001A1230"/>
    <w:rsid w:val="001A1616"/>
    <w:rsid w:val="001A179B"/>
    <w:rsid w:val="001A2268"/>
    <w:rsid w:val="001A26D7"/>
    <w:rsid w:val="001A296F"/>
    <w:rsid w:val="001A301B"/>
    <w:rsid w:val="001A3347"/>
    <w:rsid w:val="001A3548"/>
    <w:rsid w:val="001A399F"/>
    <w:rsid w:val="001A4AF2"/>
    <w:rsid w:val="001A554C"/>
    <w:rsid w:val="001A55F5"/>
    <w:rsid w:val="001A6245"/>
    <w:rsid w:val="001A6E1E"/>
    <w:rsid w:val="001A792A"/>
    <w:rsid w:val="001A7D06"/>
    <w:rsid w:val="001B03D3"/>
    <w:rsid w:val="001B04C4"/>
    <w:rsid w:val="001B0602"/>
    <w:rsid w:val="001B0856"/>
    <w:rsid w:val="001B08C3"/>
    <w:rsid w:val="001B15DD"/>
    <w:rsid w:val="001B16AD"/>
    <w:rsid w:val="001B1AD7"/>
    <w:rsid w:val="001B1D35"/>
    <w:rsid w:val="001B27C4"/>
    <w:rsid w:val="001B2CC0"/>
    <w:rsid w:val="001B2DD4"/>
    <w:rsid w:val="001B4B7B"/>
    <w:rsid w:val="001B4BDE"/>
    <w:rsid w:val="001B4C31"/>
    <w:rsid w:val="001B5BBC"/>
    <w:rsid w:val="001B5DB5"/>
    <w:rsid w:val="001B71A2"/>
    <w:rsid w:val="001B72EC"/>
    <w:rsid w:val="001B79D8"/>
    <w:rsid w:val="001B7A98"/>
    <w:rsid w:val="001C02F3"/>
    <w:rsid w:val="001C038E"/>
    <w:rsid w:val="001C0741"/>
    <w:rsid w:val="001C0EDD"/>
    <w:rsid w:val="001C10F6"/>
    <w:rsid w:val="001C16F3"/>
    <w:rsid w:val="001C1814"/>
    <w:rsid w:val="001C22A6"/>
    <w:rsid w:val="001C2595"/>
    <w:rsid w:val="001C2874"/>
    <w:rsid w:val="001C29BF"/>
    <w:rsid w:val="001C2BFD"/>
    <w:rsid w:val="001C2C99"/>
    <w:rsid w:val="001C3E6D"/>
    <w:rsid w:val="001C4ECA"/>
    <w:rsid w:val="001C4F8C"/>
    <w:rsid w:val="001C5F53"/>
    <w:rsid w:val="001C63F3"/>
    <w:rsid w:val="001C6762"/>
    <w:rsid w:val="001C67B4"/>
    <w:rsid w:val="001C6843"/>
    <w:rsid w:val="001C6872"/>
    <w:rsid w:val="001C7033"/>
    <w:rsid w:val="001C7208"/>
    <w:rsid w:val="001C7978"/>
    <w:rsid w:val="001C7EEB"/>
    <w:rsid w:val="001D07CE"/>
    <w:rsid w:val="001D0FE6"/>
    <w:rsid w:val="001D15DE"/>
    <w:rsid w:val="001D19F2"/>
    <w:rsid w:val="001D288B"/>
    <w:rsid w:val="001D3D38"/>
    <w:rsid w:val="001D4112"/>
    <w:rsid w:val="001D4753"/>
    <w:rsid w:val="001D6821"/>
    <w:rsid w:val="001D6CC0"/>
    <w:rsid w:val="001D7532"/>
    <w:rsid w:val="001D7C26"/>
    <w:rsid w:val="001D7EE6"/>
    <w:rsid w:val="001D7F03"/>
    <w:rsid w:val="001E01B7"/>
    <w:rsid w:val="001E1177"/>
    <w:rsid w:val="001E16E8"/>
    <w:rsid w:val="001E1A27"/>
    <w:rsid w:val="001E1C16"/>
    <w:rsid w:val="001E1EE4"/>
    <w:rsid w:val="001E25B1"/>
    <w:rsid w:val="001E34AE"/>
    <w:rsid w:val="001E37DC"/>
    <w:rsid w:val="001E3920"/>
    <w:rsid w:val="001E4710"/>
    <w:rsid w:val="001E4F35"/>
    <w:rsid w:val="001E569A"/>
    <w:rsid w:val="001E586A"/>
    <w:rsid w:val="001E60D1"/>
    <w:rsid w:val="001E61EF"/>
    <w:rsid w:val="001E65DC"/>
    <w:rsid w:val="001E662A"/>
    <w:rsid w:val="001E6D60"/>
    <w:rsid w:val="001E6D78"/>
    <w:rsid w:val="001E741D"/>
    <w:rsid w:val="001F0C22"/>
    <w:rsid w:val="001F0EAB"/>
    <w:rsid w:val="001F1979"/>
    <w:rsid w:val="001F1C2B"/>
    <w:rsid w:val="001F1F48"/>
    <w:rsid w:val="001F30DE"/>
    <w:rsid w:val="001F31D2"/>
    <w:rsid w:val="001F420D"/>
    <w:rsid w:val="001F45CE"/>
    <w:rsid w:val="001F4705"/>
    <w:rsid w:val="001F4D69"/>
    <w:rsid w:val="001F4E0B"/>
    <w:rsid w:val="001F5BB0"/>
    <w:rsid w:val="001F60C6"/>
    <w:rsid w:val="001F621A"/>
    <w:rsid w:val="001F6C75"/>
    <w:rsid w:val="001F6C99"/>
    <w:rsid w:val="001F7672"/>
    <w:rsid w:val="00201F1A"/>
    <w:rsid w:val="002023A0"/>
    <w:rsid w:val="00202A51"/>
    <w:rsid w:val="00203BC8"/>
    <w:rsid w:val="00203D26"/>
    <w:rsid w:val="00203D59"/>
    <w:rsid w:val="0020402F"/>
    <w:rsid w:val="00204049"/>
    <w:rsid w:val="00204554"/>
    <w:rsid w:val="00204807"/>
    <w:rsid w:val="002051C7"/>
    <w:rsid w:val="0020560B"/>
    <w:rsid w:val="002064DE"/>
    <w:rsid w:val="00206574"/>
    <w:rsid w:val="0020661B"/>
    <w:rsid w:val="00207485"/>
    <w:rsid w:val="00207676"/>
    <w:rsid w:val="00207965"/>
    <w:rsid w:val="00207A05"/>
    <w:rsid w:val="00210173"/>
    <w:rsid w:val="0021039D"/>
    <w:rsid w:val="002107AA"/>
    <w:rsid w:val="00212249"/>
    <w:rsid w:val="0021240C"/>
    <w:rsid w:val="002127F3"/>
    <w:rsid w:val="00212802"/>
    <w:rsid w:val="00212B89"/>
    <w:rsid w:val="002133F5"/>
    <w:rsid w:val="00213C2D"/>
    <w:rsid w:val="00214422"/>
    <w:rsid w:val="00214A68"/>
    <w:rsid w:val="00214AAF"/>
    <w:rsid w:val="00215103"/>
    <w:rsid w:val="002169E4"/>
    <w:rsid w:val="00216CF1"/>
    <w:rsid w:val="00216E8D"/>
    <w:rsid w:val="00217270"/>
    <w:rsid w:val="002203C0"/>
    <w:rsid w:val="00220586"/>
    <w:rsid w:val="0022138A"/>
    <w:rsid w:val="002215D6"/>
    <w:rsid w:val="0022191E"/>
    <w:rsid w:val="00221976"/>
    <w:rsid w:val="00221C96"/>
    <w:rsid w:val="00221E01"/>
    <w:rsid w:val="00222B98"/>
    <w:rsid w:val="002232B4"/>
    <w:rsid w:val="00224449"/>
    <w:rsid w:val="0022468A"/>
    <w:rsid w:val="00224949"/>
    <w:rsid w:val="00224BE3"/>
    <w:rsid w:val="00224DD9"/>
    <w:rsid w:val="00224DF9"/>
    <w:rsid w:val="00225909"/>
    <w:rsid w:val="002261AC"/>
    <w:rsid w:val="002265E6"/>
    <w:rsid w:val="002266A8"/>
    <w:rsid w:val="00226948"/>
    <w:rsid w:val="00227896"/>
    <w:rsid w:val="00227BB8"/>
    <w:rsid w:val="002302C2"/>
    <w:rsid w:val="002306D3"/>
    <w:rsid w:val="00230772"/>
    <w:rsid w:val="00230BC4"/>
    <w:rsid w:val="00231318"/>
    <w:rsid w:val="00231E70"/>
    <w:rsid w:val="00232629"/>
    <w:rsid w:val="00232B07"/>
    <w:rsid w:val="00233080"/>
    <w:rsid w:val="00234422"/>
    <w:rsid w:val="00234753"/>
    <w:rsid w:val="00234D91"/>
    <w:rsid w:val="002356F8"/>
    <w:rsid w:val="00235711"/>
    <w:rsid w:val="00236D7D"/>
    <w:rsid w:val="00237052"/>
    <w:rsid w:val="002371C0"/>
    <w:rsid w:val="0023735F"/>
    <w:rsid w:val="00237E22"/>
    <w:rsid w:val="002402F5"/>
    <w:rsid w:val="00240AA8"/>
    <w:rsid w:val="00240C75"/>
    <w:rsid w:val="00241833"/>
    <w:rsid w:val="00241DDD"/>
    <w:rsid w:val="00241FE3"/>
    <w:rsid w:val="00242A49"/>
    <w:rsid w:val="00242F2E"/>
    <w:rsid w:val="00242FA7"/>
    <w:rsid w:val="00243647"/>
    <w:rsid w:val="00243C8B"/>
    <w:rsid w:val="00243DC0"/>
    <w:rsid w:val="00243E6C"/>
    <w:rsid w:val="00244FB8"/>
    <w:rsid w:val="00245B4E"/>
    <w:rsid w:val="00245CF7"/>
    <w:rsid w:val="00246384"/>
    <w:rsid w:val="00246605"/>
    <w:rsid w:val="00247239"/>
    <w:rsid w:val="002474A9"/>
    <w:rsid w:val="002479B5"/>
    <w:rsid w:val="00247CE5"/>
    <w:rsid w:val="002506AC"/>
    <w:rsid w:val="002506FA"/>
    <w:rsid w:val="0025070F"/>
    <w:rsid w:val="00251003"/>
    <w:rsid w:val="00251AE9"/>
    <w:rsid w:val="00251B0C"/>
    <w:rsid w:val="00251D8F"/>
    <w:rsid w:val="00252CF7"/>
    <w:rsid w:val="002531B0"/>
    <w:rsid w:val="002535D6"/>
    <w:rsid w:val="00253D3C"/>
    <w:rsid w:val="002554D6"/>
    <w:rsid w:val="002556B7"/>
    <w:rsid w:val="0025573A"/>
    <w:rsid w:val="00256C4A"/>
    <w:rsid w:val="00256FE9"/>
    <w:rsid w:val="00257371"/>
    <w:rsid w:val="00257960"/>
    <w:rsid w:val="00260393"/>
    <w:rsid w:val="00260AFB"/>
    <w:rsid w:val="00261955"/>
    <w:rsid w:val="002619DF"/>
    <w:rsid w:val="002626A9"/>
    <w:rsid w:val="00262AFD"/>
    <w:rsid w:val="002638DA"/>
    <w:rsid w:val="00263AE0"/>
    <w:rsid w:val="002640B5"/>
    <w:rsid w:val="00265E95"/>
    <w:rsid w:val="00266184"/>
    <w:rsid w:val="002667EC"/>
    <w:rsid w:val="0026723C"/>
    <w:rsid w:val="002714A0"/>
    <w:rsid w:val="00271768"/>
    <w:rsid w:val="0027196B"/>
    <w:rsid w:val="002719CC"/>
    <w:rsid w:val="00271CBC"/>
    <w:rsid w:val="00272014"/>
    <w:rsid w:val="0027207F"/>
    <w:rsid w:val="00272726"/>
    <w:rsid w:val="002729B9"/>
    <w:rsid w:val="0027365B"/>
    <w:rsid w:val="00273FE7"/>
    <w:rsid w:val="00274483"/>
    <w:rsid w:val="00274B90"/>
    <w:rsid w:val="00275A35"/>
    <w:rsid w:val="002763E6"/>
    <w:rsid w:val="00276804"/>
    <w:rsid w:val="00276A19"/>
    <w:rsid w:val="00276FD9"/>
    <w:rsid w:val="00277ED4"/>
    <w:rsid w:val="00277FD5"/>
    <w:rsid w:val="0028029B"/>
    <w:rsid w:val="002807D8"/>
    <w:rsid w:val="00280CFB"/>
    <w:rsid w:val="002814AC"/>
    <w:rsid w:val="00282174"/>
    <w:rsid w:val="00282244"/>
    <w:rsid w:val="0028239D"/>
    <w:rsid w:val="002824CF"/>
    <w:rsid w:val="00282510"/>
    <w:rsid w:val="00282806"/>
    <w:rsid w:val="00282F8B"/>
    <w:rsid w:val="002853C6"/>
    <w:rsid w:val="00285441"/>
    <w:rsid w:val="00285BC4"/>
    <w:rsid w:val="002861E3"/>
    <w:rsid w:val="0028643C"/>
    <w:rsid w:val="00286C95"/>
    <w:rsid w:val="002876D6"/>
    <w:rsid w:val="00287881"/>
    <w:rsid w:val="00287BDF"/>
    <w:rsid w:val="00290530"/>
    <w:rsid w:val="00290EAF"/>
    <w:rsid w:val="0029150A"/>
    <w:rsid w:val="00291ACC"/>
    <w:rsid w:val="00292EFE"/>
    <w:rsid w:val="00293301"/>
    <w:rsid w:val="00293F90"/>
    <w:rsid w:val="00295BC0"/>
    <w:rsid w:val="00296719"/>
    <w:rsid w:val="0029693C"/>
    <w:rsid w:val="002A0546"/>
    <w:rsid w:val="002A106B"/>
    <w:rsid w:val="002A1501"/>
    <w:rsid w:val="002A1892"/>
    <w:rsid w:val="002A1D3D"/>
    <w:rsid w:val="002A1F61"/>
    <w:rsid w:val="002A2CB4"/>
    <w:rsid w:val="002A2E15"/>
    <w:rsid w:val="002A351C"/>
    <w:rsid w:val="002A35CB"/>
    <w:rsid w:val="002A379A"/>
    <w:rsid w:val="002A3F23"/>
    <w:rsid w:val="002A4059"/>
    <w:rsid w:val="002A46E8"/>
    <w:rsid w:val="002A47E7"/>
    <w:rsid w:val="002A533F"/>
    <w:rsid w:val="002A55A9"/>
    <w:rsid w:val="002A5C4D"/>
    <w:rsid w:val="002A6245"/>
    <w:rsid w:val="002A6503"/>
    <w:rsid w:val="002A675A"/>
    <w:rsid w:val="002A677C"/>
    <w:rsid w:val="002A74B3"/>
    <w:rsid w:val="002A78A3"/>
    <w:rsid w:val="002A7B38"/>
    <w:rsid w:val="002B0ADA"/>
    <w:rsid w:val="002B26FD"/>
    <w:rsid w:val="002B300E"/>
    <w:rsid w:val="002B3411"/>
    <w:rsid w:val="002B368B"/>
    <w:rsid w:val="002B3969"/>
    <w:rsid w:val="002B3CDB"/>
    <w:rsid w:val="002B3FEC"/>
    <w:rsid w:val="002B464C"/>
    <w:rsid w:val="002B4C81"/>
    <w:rsid w:val="002B4E60"/>
    <w:rsid w:val="002B4E9A"/>
    <w:rsid w:val="002B5314"/>
    <w:rsid w:val="002B58A7"/>
    <w:rsid w:val="002B5953"/>
    <w:rsid w:val="002B61AA"/>
    <w:rsid w:val="002B685A"/>
    <w:rsid w:val="002B6A3A"/>
    <w:rsid w:val="002B6E22"/>
    <w:rsid w:val="002B7574"/>
    <w:rsid w:val="002B7D9F"/>
    <w:rsid w:val="002B7E04"/>
    <w:rsid w:val="002B7FBF"/>
    <w:rsid w:val="002C0624"/>
    <w:rsid w:val="002C0A58"/>
    <w:rsid w:val="002C1047"/>
    <w:rsid w:val="002C1739"/>
    <w:rsid w:val="002C2453"/>
    <w:rsid w:val="002C25DA"/>
    <w:rsid w:val="002C2782"/>
    <w:rsid w:val="002C3C4C"/>
    <w:rsid w:val="002C3E77"/>
    <w:rsid w:val="002C40B0"/>
    <w:rsid w:val="002C50A9"/>
    <w:rsid w:val="002C5477"/>
    <w:rsid w:val="002C5B74"/>
    <w:rsid w:val="002C5BF7"/>
    <w:rsid w:val="002C6332"/>
    <w:rsid w:val="002C652D"/>
    <w:rsid w:val="002C77CA"/>
    <w:rsid w:val="002C7952"/>
    <w:rsid w:val="002C7CD5"/>
    <w:rsid w:val="002D093B"/>
    <w:rsid w:val="002D096C"/>
    <w:rsid w:val="002D14B6"/>
    <w:rsid w:val="002D1EA9"/>
    <w:rsid w:val="002D295A"/>
    <w:rsid w:val="002D2B10"/>
    <w:rsid w:val="002D36B1"/>
    <w:rsid w:val="002D38FD"/>
    <w:rsid w:val="002D3988"/>
    <w:rsid w:val="002D3BF9"/>
    <w:rsid w:val="002D412F"/>
    <w:rsid w:val="002D51AC"/>
    <w:rsid w:val="002D6B15"/>
    <w:rsid w:val="002D6ECA"/>
    <w:rsid w:val="002D76BF"/>
    <w:rsid w:val="002D7797"/>
    <w:rsid w:val="002D7865"/>
    <w:rsid w:val="002E08F2"/>
    <w:rsid w:val="002E096A"/>
    <w:rsid w:val="002E0988"/>
    <w:rsid w:val="002E1A3A"/>
    <w:rsid w:val="002E1C35"/>
    <w:rsid w:val="002E2B9C"/>
    <w:rsid w:val="002E2C69"/>
    <w:rsid w:val="002E2D80"/>
    <w:rsid w:val="002E2F1B"/>
    <w:rsid w:val="002E3116"/>
    <w:rsid w:val="002E384D"/>
    <w:rsid w:val="002E39E6"/>
    <w:rsid w:val="002E3F70"/>
    <w:rsid w:val="002E440C"/>
    <w:rsid w:val="002E464C"/>
    <w:rsid w:val="002E4BF5"/>
    <w:rsid w:val="002E4DFD"/>
    <w:rsid w:val="002E5D3E"/>
    <w:rsid w:val="002E6C03"/>
    <w:rsid w:val="002E6EE7"/>
    <w:rsid w:val="002E7240"/>
    <w:rsid w:val="002E78DC"/>
    <w:rsid w:val="002E7B58"/>
    <w:rsid w:val="002F01F8"/>
    <w:rsid w:val="002F050F"/>
    <w:rsid w:val="002F0CA7"/>
    <w:rsid w:val="002F195D"/>
    <w:rsid w:val="002F2332"/>
    <w:rsid w:val="002F2615"/>
    <w:rsid w:val="002F3AAA"/>
    <w:rsid w:val="002F49E7"/>
    <w:rsid w:val="002F5308"/>
    <w:rsid w:val="002F668A"/>
    <w:rsid w:val="002F668E"/>
    <w:rsid w:val="002F69B1"/>
    <w:rsid w:val="002F6E8E"/>
    <w:rsid w:val="002F73B8"/>
    <w:rsid w:val="002F7439"/>
    <w:rsid w:val="002F78C5"/>
    <w:rsid w:val="002F7A38"/>
    <w:rsid w:val="003004B2"/>
    <w:rsid w:val="00300F1D"/>
    <w:rsid w:val="00301D57"/>
    <w:rsid w:val="00302A00"/>
    <w:rsid w:val="00302DFE"/>
    <w:rsid w:val="00302EC0"/>
    <w:rsid w:val="00304035"/>
    <w:rsid w:val="00305794"/>
    <w:rsid w:val="00305833"/>
    <w:rsid w:val="003058A0"/>
    <w:rsid w:val="00306171"/>
    <w:rsid w:val="003067D4"/>
    <w:rsid w:val="003071D6"/>
    <w:rsid w:val="0030748F"/>
    <w:rsid w:val="003076D4"/>
    <w:rsid w:val="00307A98"/>
    <w:rsid w:val="00310036"/>
    <w:rsid w:val="00310775"/>
    <w:rsid w:val="003111B1"/>
    <w:rsid w:val="003114A4"/>
    <w:rsid w:val="0031279E"/>
    <w:rsid w:val="003128D9"/>
    <w:rsid w:val="003129AE"/>
    <w:rsid w:val="00313CBC"/>
    <w:rsid w:val="003141FB"/>
    <w:rsid w:val="00314C03"/>
    <w:rsid w:val="0031531F"/>
    <w:rsid w:val="003156F0"/>
    <w:rsid w:val="003158F8"/>
    <w:rsid w:val="00315A88"/>
    <w:rsid w:val="00315E4A"/>
    <w:rsid w:val="003166FE"/>
    <w:rsid w:val="003173F5"/>
    <w:rsid w:val="00317A32"/>
    <w:rsid w:val="00317B56"/>
    <w:rsid w:val="00320DF9"/>
    <w:rsid w:val="00320FBF"/>
    <w:rsid w:val="00321A37"/>
    <w:rsid w:val="00321F26"/>
    <w:rsid w:val="0032208E"/>
    <w:rsid w:val="00322C7C"/>
    <w:rsid w:val="00322C97"/>
    <w:rsid w:val="003233C2"/>
    <w:rsid w:val="00323D72"/>
    <w:rsid w:val="00325711"/>
    <w:rsid w:val="00326384"/>
    <w:rsid w:val="003266C2"/>
    <w:rsid w:val="00327BD4"/>
    <w:rsid w:val="0033222C"/>
    <w:rsid w:val="00332728"/>
    <w:rsid w:val="00332D38"/>
    <w:rsid w:val="0033381E"/>
    <w:rsid w:val="0033386C"/>
    <w:rsid w:val="0033410E"/>
    <w:rsid w:val="00334376"/>
    <w:rsid w:val="00334A6E"/>
    <w:rsid w:val="003359D7"/>
    <w:rsid w:val="00335ABA"/>
    <w:rsid w:val="0033717B"/>
    <w:rsid w:val="00337C82"/>
    <w:rsid w:val="00337E9A"/>
    <w:rsid w:val="00341063"/>
    <w:rsid w:val="00343381"/>
    <w:rsid w:val="00343467"/>
    <w:rsid w:val="00343654"/>
    <w:rsid w:val="00343B37"/>
    <w:rsid w:val="00343DB4"/>
    <w:rsid w:val="00343FD4"/>
    <w:rsid w:val="00344014"/>
    <w:rsid w:val="0034418C"/>
    <w:rsid w:val="003445A3"/>
    <w:rsid w:val="00344BC1"/>
    <w:rsid w:val="003451E3"/>
    <w:rsid w:val="003452CE"/>
    <w:rsid w:val="003457EC"/>
    <w:rsid w:val="0034651B"/>
    <w:rsid w:val="00346FCA"/>
    <w:rsid w:val="00347184"/>
    <w:rsid w:val="003500F4"/>
    <w:rsid w:val="00350225"/>
    <w:rsid w:val="0035046D"/>
    <w:rsid w:val="003504F0"/>
    <w:rsid w:val="00351706"/>
    <w:rsid w:val="00351AF1"/>
    <w:rsid w:val="00352313"/>
    <w:rsid w:val="0035274A"/>
    <w:rsid w:val="00352BBD"/>
    <w:rsid w:val="00353CAE"/>
    <w:rsid w:val="0035426E"/>
    <w:rsid w:val="00354C5E"/>
    <w:rsid w:val="0035677C"/>
    <w:rsid w:val="00357758"/>
    <w:rsid w:val="00357D80"/>
    <w:rsid w:val="00357F77"/>
    <w:rsid w:val="0036060D"/>
    <w:rsid w:val="003606AD"/>
    <w:rsid w:val="00360B4B"/>
    <w:rsid w:val="00360D9B"/>
    <w:rsid w:val="003618D6"/>
    <w:rsid w:val="00361B37"/>
    <w:rsid w:val="00362634"/>
    <w:rsid w:val="00362DCF"/>
    <w:rsid w:val="0036310B"/>
    <w:rsid w:val="00364CF4"/>
    <w:rsid w:val="00364FEC"/>
    <w:rsid w:val="00365845"/>
    <w:rsid w:val="003660F8"/>
    <w:rsid w:val="00366F0C"/>
    <w:rsid w:val="00367BFD"/>
    <w:rsid w:val="00367FF0"/>
    <w:rsid w:val="003707B7"/>
    <w:rsid w:val="00370DA3"/>
    <w:rsid w:val="00371367"/>
    <w:rsid w:val="00371C0A"/>
    <w:rsid w:val="0037221D"/>
    <w:rsid w:val="003731AD"/>
    <w:rsid w:val="00374062"/>
    <w:rsid w:val="00374995"/>
    <w:rsid w:val="003756D5"/>
    <w:rsid w:val="003759A5"/>
    <w:rsid w:val="00375B17"/>
    <w:rsid w:val="00375C77"/>
    <w:rsid w:val="003778F4"/>
    <w:rsid w:val="00380262"/>
    <w:rsid w:val="003807E5"/>
    <w:rsid w:val="003810F8"/>
    <w:rsid w:val="00381107"/>
    <w:rsid w:val="003812C6"/>
    <w:rsid w:val="003826B0"/>
    <w:rsid w:val="00383060"/>
    <w:rsid w:val="00384045"/>
    <w:rsid w:val="00384B47"/>
    <w:rsid w:val="00385080"/>
    <w:rsid w:val="003850D6"/>
    <w:rsid w:val="0038587A"/>
    <w:rsid w:val="00385D20"/>
    <w:rsid w:val="00385D47"/>
    <w:rsid w:val="00386BA6"/>
    <w:rsid w:val="003870BC"/>
    <w:rsid w:val="00387114"/>
    <w:rsid w:val="00387258"/>
    <w:rsid w:val="003901E9"/>
    <w:rsid w:val="003905B8"/>
    <w:rsid w:val="00391368"/>
    <w:rsid w:val="003913EF"/>
    <w:rsid w:val="00391CED"/>
    <w:rsid w:val="00392122"/>
    <w:rsid w:val="00392242"/>
    <w:rsid w:val="00392909"/>
    <w:rsid w:val="00392DDC"/>
    <w:rsid w:val="00393A6C"/>
    <w:rsid w:val="00393AA5"/>
    <w:rsid w:val="00394226"/>
    <w:rsid w:val="00394230"/>
    <w:rsid w:val="00394815"/>
    <w:rsid w:val="003955A2"/>
    <w:rsid w:val="003964B2"/>
    <w:rsid w:val="003967CC"/>
    <w:rsid w:val="00397E17"/>
    <w:rsid w:val="00397FB4"/>
    <w:rsid w:val="003A025B"/>
    <w:rsid w:val="003A0621"/>
    <w:rsid w:val="003A0A87"/>
    <w:rsid w:val="003A0EAF"/>
    <w:rsid w:val="003A1FBA"/>
    <w:rsid w:val="003A2541"/>
    <w:rsid w:val="003A4214"/>
    <w:rsid w:val="003A492B"/>
    <w:rsid w:val="003A499F"/>
    <w:rsid w:val="003A5F58"/>
    <w:rsid w:val="003A612A"/>
    <w:rsid w:val="003A65B8"/>
    <w:rsid w:val="003A6A51"/>
    <w:rsid w:val="003A6AFE"/>
    <w:rsid w:val="003A71D5"/>
    <w:rsid w:val="003A736D"/>
    <w:rsid w:val="003A79E2"/>
    <w:rsid w:val="003B05C4"/>
    <w:rsid w:val="003B1288"/>
    <w:rsid w:val="003B2ACC"/>
    <w:rsid w:val="003B2E15"/>
    <w:rsid w:val="003B2F1E"/>
    <w:rsid w:val="003B2F4C"/>
    <w:rsid w:val="003B312A"/>
    <w:rsid w:val="003B41B9"/>
    <w:rsid w:val="003B45A1"/>
    <w:rsid w:val="003B5142"/>
    <w:rsid w:val="003B5358"/>
    <w:rsid w:val="003B55D2"/>
    <w:rsid w:val="003B58E3"/>
    <w:rsid w:val="003B5F31"/>
    <w:rsid w:val="003B6ABA"/>
    <w:rsid w:val="003B6CE0"/>
    <w:rsid w:val="003B7581"/>
    <w:rsid w:val="003B77AC"/>
    <w:rsid w:val="003B78AD"/>
    <w:rsid w:val="003C0AE0"/>
    <w:rsid w:val="003C2A05"/>
    <w:rsid w:val="003C310F"/>
    <w:rsid w:val="003C4664"/>
    <w:rsid w:val="003C474B"/>
    <w:rsid w:val="003C553C"/>
    <w:rsid w:val="003C554B"/>
    <w:rsid w:val="003C65F8"/>
    <w:rsid w:val="003C6612"/>
    <w:rsid w:val="003C7046"/>
    <w:rsid w:val="003C7490"/>
    <w:rsid w:val="003C75C6"/>
    <w:rsid w:val="003C7B62"/>
    <w:rsid w:val="003D0A6A"/>
    <w:rsid w:val="003D0CD7"/>
    <w:rsid w:val="003D0F6E"/>
    <w:rsid w:val="003D117E"/>
    <w:rsid w:val="003D141B"/>
    <w:rsid w:val="003D1C3A"/>
    <w:rsid w:val="003D232A"/>
    <w:rsid w:val="003D2E4F"/>
    <w:rsid w:val="003D318C"/>
    <w:rsid w:val="003D32E7"/>
    <w:rsid w:val="003D37C2"/>
    <w:rsid w:val="003D37E8"/>
    <w:rsid w:val="003D4999"/>
    <w:rsid w:val="003D73D9"/>
    <w:rsid w:val="003D75E2"/>
    <w:rsid w:val="003E07EA"/>
    <w:rsid w:val="003E0D3F"/>
    <w:rsid w:val="003E103C"/>
    <w:rsid w:val="003E1121"/>
    <w:rsid w:val="003E14A6"/>
    <w:rsid w:val="003E1564"/>
    <w:rsid w:val="003E15AB"/>
    <w:rsid w:val="003E1A84"/>
    <w:rsid w:val="003E1B1F"/>
    <w:rsid w:val="003E1CA8"/>
    <w:rsid w:val="003E1E11"/>
    <w:rsid w:val="003E20B2"/>
    <w:rsid w:val="003E2278"/>
    <w:rsid w:val="003E233D"/>
    <w:rsid w:val="003E3320"/>
    <w:rsid w:val="003E3393"/>
    <w:rsid w:val="003E36AA"/>
    <w:rsid w:val="003E38CE"/>
    <w:rsid w:val="003E40D0"/>
    <w:rsid w:val="003E43DC"/>
    <w:rsid w:val="003E451D"/>
    <w:rsid w:val="003E524D"/>
    <w:rsid w:val="003E5A22"/>
    <w:rsid w:val="003E60B3"/>
    <w:rsid w:val="003E7063"/>
    <w:rsid w:val="003E753D"/>
    <w:rsid w:val="003F0A4E"/>
    <w:rsid w:val="003F0EEB"/>
    <w:rsid w:val="003F1CE8"/>
    <w:rsid w:val="003F1F5B"/>
    <w:rsid w:val="003F2349"/>
    <w:rsid w:val="003F4540"/>
    <w:rsid w:val="003F4EA7"/>
    <w:rsid w:val="003F5E40"/>
    <w:rsid w:val="003F61E2"/>
    <w:rsid w:val="003F7214"/>
    <w:rsid w:val="003F7413"/>
    <w:rsid w:val="003F79A6"/>
    <w:rsid w:val="0040013B"/>
    <w:rsid w:val="00400D8D"/>
    <w:rsid w:val="00401110"/>
    <w:rsid w:val="00401D09"/>
    <w:rsid w:val="0040298D"/>
    <w:rsid w:val="0040358D"/>
    <w:rsid w:val="004038DC"/>
    <w:rsid w:val="004040CE"/>
    <w:rsid w:val="00404CCA"/>
    <w:rsid w:val="00405694"/>
    <w:rsid w:val="00406CDC"/>
    <w:rsid w:val="004072A6"/>
    <w:rsid w:val="00410B43"/>
    <w:rsid w:val="00411052"/>
    <w:rsid w:val="00411216"/>
    <w:rsid w:val="004114C6"/>
    <w:rsid w:val="004119DF"/>
    <w:rsid w:val="00411A92"/>
    <w:rsid w:val="00411FF7"/>
    <w:rsid w:val="00412A5C"/>
    <w:rsid w:val="00413282"/>
    <w:rsid w:val="00413B86"/>
    <w:rsid w:val="00414CEE"/>
    <w:rsid w:val="00414DA4"/>
    <w:rsid w:val="004150D0"/>
    <w:rsid w:val="0041518A"/>
    <w:rsid w:val="004166CB"/>
    <w:rsid w:val="0041696D"/>
    <w:rsid w:val="00416A13"/>
    <w:rsid w:val="004176CB"/>
    <w:rsid w:val="00420020"/>
    <w:rsid w:val="0042036D"/>
    <w:rsid w:val="0042084A"/>
    <w:rsid w:val="004208E5"/>
    <w:rsid w:val="004214E4"/>
    <w:rsid w:val="00421A1F"/>
    <w:rsid w:val="00421E7D"/>
    <w:rsid w:val="0042291D"/>
    <w:rsid w:val="00422AC1"/>
    <w:rsid w:val="00422C1D"/>
    <w:rsid w:val="004231A9"/>
    <w:rsid w:val="00423965"/>
    <w:rsid w:val="00423C0C"/>
    <w:rsid w:val="004246A0"/>
    <w:rsid w:val="00424B62"/>
    <w:rsid w:val="00425AF6"/>
    <w:rsid w:val="00425F1E"/>
    <w:rsid w:val="00426301"/>
    <w:rsid w:val="0042650C"/>
    <w:rsid w:val="0042713D"/>
    <w:rsid w:val="0042718A"/>
    <w:rsid w:val="00427D56"/>
    <w:rsid w:val="00431B81"/>
    <w:rsid w:val="00432146"/>
    <w:rsid w:val="004323C3"/>
    <w:rsid w:val="00433976"/>
    <w:rsid w:val="00433C7C"/>
    <w:rsid w:val="004341A8"/>
    <w:rsid w:val="00434609"/>
    <w:rsid w:val="0043558E"/>
    <w:rsid w:val="004359C7"/>
    <w:rsid w:val="004362EC"/>
    <w:rsid w:val="00436887"/>
    <w:rsid w:val="004371E9"/>
    <w:rsid w:val="00440287"/>
    <w:rsid w:val="00440823"/>
    <w:rsid w:val="00440C6E"/>
    <w:rsid w:val="00441054"/>
    <w:rsid w:val="004411F4"/>
    <w:rsid w:val="00443607"/>
    <w:rsid w:val="00444B58"/>
    <w:rsid w:val="00444EA3"/>
    <w:rsid w:val="0044521A"/>
    <w:rsid w:val="00445329"/>
    <w:rsid w:val="004458C1"/>
    <w:rsid w:val="00445FDB"/>
    <w:rsid w:val="0044698D"/>
    <w:rsid w:val="0044761F"/>
    <w:rsid w:val="00447EF6"/>
    <w:rsid w:val="00451CF5"/>
    <w:rsid w:val="004536B2"/>
    <w:rsid w:val="0045407C"/>
    <w:rsid w:val="004541C6"/>
    <w:rsid w:val="00455344"/>
    <w:rsid w:val="00455F02"/>
    <w:rsid w:val="004571C8"/>
    <w:rsid w:val="004607CE"/>
    <w:rsid w:val="00460BDE"/>
    <w:rsid w:val="004615C2"/>
    <w:rsid w:val="0046293A"/>
    <w:rsid w:val="00462B28"/>
    <w:rsid w:val="004636F8"/>
    <w:rsid w:val="00463B19"/>
    <w:rsid w:val="00464270"/>
    <w:rsid w:val="0046441B"/>
    <w:rsid w:val="0046455F"/>
    <w:rsid w:val="004665D9"/>
    <w:rsid w:val="00466D2A"/>
    <w:rsid w:val="004673D3"/>
    <w:rsid w:val="004676FD"/>
    <w:rsid w:val="004705A4"/>
    <w:rsid w:val="00470914"/>
    <w:rsid w:val="00470F8A"/>
    <w:rsid w:val="00471710"/>
    <w:rsid w:val="0047354E"/>
    <w:rsid w:val="0047369B"/>
    <w:rsid w:val="00474018"/>
    <w:rsid w:val="004740EC"/>
    <w:rsid w:val="00474111"/>
    <w:rsid w:val="0047428A"/>
    <w:rsid w:val="00476918"/>
    <w:rsid w:val="004803D8"/>
    <w:rsid w:val="00480BA4"/>
    <w:rsid w:val="00480D66"/>
    <w:rsid w:val="0048141F"/>
    <w:rsid w:val="0048227A"/>
    <w:rsid w:val="0048280A"/>
    <w:rsid w:val="00482DF7"/>
    <w:rsid w:val="00482F0E"/>
    <w:rsid w:val="0048380C"/>
    <w:rsid w:val="00483889"/>
    <w:rsid w:val="00484585"/>
    <w:rsid w:val="004848A8"/>
    <w:rsid w:val="00484B55"/>
    <w:rsid w:val="00485453"/>
    <w:rsid w:val="004854F2"/>
    <w:rsid w:val="00486A97"/>
    <w:rsid w:val="00486D55"/>
    <w:rsid w:val="0048793C"/>
    <w:rsid w:val="00490D89"/>
    <w:rsid w:val="0049192E"/>
    <w:rsid w:val="00491F97"/>
    <w:rsid w:val="00492A65"/>
    <w:rsid w:val="00492F1D"/>
    <w:rsid w:val="004937BC"/>
    <w:rsid w:val="00494080"/>
    <w:rsid w:val="00494B36"/>
    <w:rsid w:val="00494F03"/>
    <w:rsid w:val="00495027"/>
    <w:rsid w:val="00496310"/>
    <w:rsid w:val="00496FF3"/>
    <w:rsid w:val="00497229"/>
    <w:rsid w:val="00497306"/>
    <w:rsid w:val="004975E9"/>
    <w:rsid w:val="004A0469"/>
    <w:rsid w:val="004A0D39"/>
    <w:rsid w:val="004A11CD"/>
    <w:rsid w:val="004A15EF"/>
    <w:rsid w:val="004A1760"/>
    <w:rsid w:val="004A1B6E"/>
    <w:rsid w:val="004A215D"/>
    <w:rsid w:val="004A3992"/>
    <w:rsid w:val="004A470A"/>
    <w:rsid w:val="004A4A1A"/>
    <w:rsid w:val="004A4B16"/>
    <w:rsid w:val="004A500A"/>
    <w:rsid w:val="004A52F7"/>
    <w:rsid w:val="004A5478"/>
    <w:rsid w:val="004A5FD2"/>
    <w:rsid w:val="004A6061"/>
    <w:rsid w:val="004A796C"/>
    <w:rsid w:val="004B240E"/>
    <w:rsid w:val="004B325C"/>
    <w:rsid w:val="004B3629"/>
    <w:rsid w:val="004B398E"/>
    <w:rsid w:val="004B5B03"/>
    <w:rsid w:val="004B618A"/>
    <w:rsid w:val="004B61A8"/>
    <w:rsid w:val="004B748F"/>
    <w:rsid w:val="004C03CD"/>
    <w:rsid w:val="004C0B9A"/>
    <w:rsid w:val="004C108C"/>
    <w:rsid w:val="004C3BBC"/>
    <w:rsid w:val="004C4627"/>
    <w:rsid w:val="004C494A"/>
    <w:rsid w:val="004C571C"/>
    <w:rsid w:val="004C57C8"/>
    <w:rsid w:val="004C5E8D"/>
    <w:rsid w:val="004C63F5"/>
    <w:rsid w:val="004C778D"/>
    <w:rsid w:val="004D0332"/>
    <w:rsid w:val="004D045B"/>
    <w:rsid w:val="004D0C8A"/>
    <w:rsid w:val="004D12EE"/>
    <w:rsid w:val="004D19B5"/>
    <w:rsid w:val="004D2016"/>
    <w:rsid w:val="004D23C4"/>
    <w:rsid w:val="004D34CA"/>
    <w:rsid w:val="004D3510"/>
    <w:rsid w:val="004D42FF"/>
    <w:rsid w:val="004D4BD0"/>
    <w:rsid w:val="004D519B"/>
    <w:rsid w:val="004D5221"/>
    <w:rsid w:val="004D53AC"/>
    <w:rsid w:val="004D5992"/>
    <w:rsid w:val="004D5F9B"/>
    <w:rsid w:val="004D632E"/>
    <w:rsid w:val="004D69C8"/>
    <w:rsid w:val="004D6C5C"/>
    <w:rsid w:val="004D77B0"/>
    <w:rsid w:val="004D7A76"/>
    <w:rsid w:val="004E0081"/>
    <w:rsid w:val="004E011B"/>
    <w:rsid w:val="004E0865"/>
    <w:rsid w:val="004E17FB"/>
    <w:rsid w:val="004E20E9"/>
    <w:rsid w:val="004E21EC"/>
    <w:rsid w:val="004E2FBB"/>
    <w:rsid w:val="004E321F"/>
    <w:rsid w:val="004E32D8"/>
    <w:rsid w:val="004E33D4"/>
    <w:rsid w:val="004E3741"/>
    <w:rsid w:val="004E4023"/>
    <w:rsid w:val="004E49BD"/>
    <w:rsid w:val="004E57BC"/>
    <w:rsid w:val="004E5E24"/>
    <w:rsid w:val="004E658C"/>
    <w:rsid w:val="004E66A4"/>
    <w:rsid w:val="004E6D30"/>
    <w:rsid w:val="004E783F"/>
    <w:rsid w:val="004F1A0C"/>
    <w:rsid w:val="004F1EA7"/>
    <w:rsid w:val="004F211E"/>
    <w:rsid w:val="004F27D3"/>
    <w:rsid w:val="004F3364"/>
    <w:rsid w:val="004F33E3"/>
    <w:rsid w:val="004F3469"/>
    <w:rsid w:val="004F3FA6"/>
    <w:rsid w:val="004F4159"/>
    <w:rsid w:val="004F4DED"/>
    <w:rsid w:val="004F528B"/>
    <w:rsid w:val="004F5FBB"/>
    <w:rsid w:val="004F65F0"/>
    <w:rsid w:val="004F6FBB"/>
    <w:rsid w:val="0050021A"/>
    <w:rsid w:val="00500634"/>
    <w:rsid w:val="00500764"/>
    <w:rsid w:val="005009BD"/>
    <w:rsid w:val="00501DFF"/>
    <w:rsid w:val="00501E4D"/>
    <w:rsid w:val="00501EDF"/>
    <w:rsid w:val="00501F68"/>
    <w:rsid w:val="00502725"/>
    <w:rsid w:val="00502F1E"/>
    <w:rsid w:val="00503977"/>
    <w:rsid w:val="00503C16"/>
    <w:rsid w:val="00503EB7"/>
    <w:rsid w:val="005043B7"/>
    <w:rsid w:val="0050445E"/>
    <w:rsid w:val="00505442"/>
    <w:rsid w:val="005061EE"/>
    <w:rsid w:val="005067CA"/>
    <w:rsid w:val="00507878"/>
    <w:rsid w:val="00510314"/>
    <w:rsid w:val="005105C2"/>
    <w:rsid w:val="00511462"/>
    <w:rsid w:val="005123E6"/>
    <w:rsid w:val="00513366"/>
    <w:rsid w:val="00513506"/>
    <w:rsid w:val="005138A4"/>
    <w:rsid w:val="00513D2C"/>
    <w:rsid w:val="005140A8"/>
    <w:rsid w:val="00514A1A"/>
    <w:rsid w:val="00514D6E"/>
    <w:rsid w:val="005153C1"/>
    <w:rsid w:val="00515673"/>
    <w:rsid w:val="0051673B"/>
    <w:rsid w:val="005178D1"/>
    <w:rsid w:val="005179CC"/>
    <w:rsid w:val="00520689"/>
    <w:rsid w:val="00521945"/>
    <w:rsid w:val="00522246"/>
    <w:rsid w:val="005225F4"/>
    <w:rsid w:val="00523E85"/>
    <w:rsid w:val="0052410E"/>
    <w:rsid w:val="0052488B"/>
    <w:rsid w:val="00524DBF"/>
    <w:rsid w:val="00525508"/>
    <w:rsid w:val="00525592"/>
    <w:rsid w:val="00525AB3"/>
    <w:rsid w:val="00526530"/>
    <w:rsid w:val="005265CD"/>
    <w:rsid w:val="00526D79"/>
    <w:rsid w:val="00527D40"/>
    <w:rsid w:val="00527EAE"/>
    <w:rsid w:val="00530340"/>
    <w:rsid w:val="0053044C"/>
    <w:rsid w:val="00531038"/>
    <w:rsid w:val="0053150B"/>
    <w:rsid w:val="0053208C"/>
    <w:rsid w:val="005328A8"/>
    <w:rsid w:val="00532A2A"/>
    <w:rsid w:val="00533767"/>
    <w:rsid w:val="00533961"/>
    <w:rsid w:val="00533D6D"/>
    <w:rsid w:val="005348A2"/>
    <w:rsid w:val="00534ED2"/>
    <w:rsid w:val="005353D6"/>
    <w:rsid w:val="005363BA"/>
    <w:rsid w:val="00536A67"/>
    <w:rsid w:val="00536ACA"/>
    <w:rsid w:val="0053708B"/>
    <w:rsid w:val="00537C48"/>
    <w:rsid w:val="0054017D"/>
    <w:rsid w:val="005401F3"/>
    <w:rsid w:val="00540275"/>
    <w:rsid w:val="0054078A"/>
    <w:rsid w:val="005408B5"/>
    <w:rsid w:val="005408F8"/>
    <w:rsid w:val="00540B71"/>
    <w:rsid w:val="00540FE2"/>
    <w:rsid w:val="005412F5"/>
    <w:rsid w:val="00541CB3"/>
    <w:rsid w:val="005427AB"/>
    <w:rsid w:val="00542A08"/>
    <w:rsid w:val="00542FCC"/>
    <w:rsid w:val="00543B32"/>
    <w:rsid w:val="00544AFC"/>
    <w:rsid w:val="00544EFE"/>
    <w:rsid w:val="005451F4"/>
    <w:rsid w:val="005457D2"/>
    <w:rsid w:val="00545C62"/>
    <w:rsid w:val="00547263"/>
    <w:rsid w:val="00547699"/>
    <w:rsid w:val="00550B8C"/>
    <w:rsid w:val="00550E45"/>
    <w:rsid w:val="00550EDD"/>
    <w:rsid w:val="005513D2"/>
    <w:rsid w:val="00551736"/>
    <w:rsid w:val="00551D99"/>
    <w:rsid w:val="00552553"/>
    <w:rsid w:val="00552957"/>
    <w:rsid w:val="005529EE"/>
    <w:rsid w:val="00553159"/>
    <w:rsid w:val="00553EB8"/>
    <w:rsid w:val="00554261"/>
    <w:rsid w:val="005543A8"/>
    <w:rsid w:val="005544A8"/>
    <w:rsid w:val="005547E3"/>
    <w:rsid w:val="00555049"/>
    <w:rsid w:val="005550ED"/>
    <w:rsid w:val="00555E62"/>
    <w:rsid w:val="005561F8"/>
    <w:rsid w:val="00556B00"/>
    <w:rsid w:val="00557089"/>
    <w:rsid w:val="005570A6"/>
    <w:rsid w:val="00557DE0"/>
    <w:rsid w:val="0056015B"/>
    <w:rsid w:val="005605CB"/>
    <w:rsid w:val="00560A1B"/>
    <w:rsid w:val="00560EE9"/>
    <w:rsid w:val="005619DF"/>
    <w:rsid w:val="00561BEB"/>
    <w:rsid w:val="005623F6"/>
    <w:rsid w:val="0056260F"/>
    <w:rsid w:val="00562690"/>
    <w:rsid w:val="00563C98"/>
    <w:rsid w:val="00563E7B"/>
    <w:rsid w:val="005646DD"/>
    <w:rsid w:val="0056595E"/>
    <w:rsid w:val="00565A1F"/>
    <w:rsid w:val="005665AC"/>
    <w:rsid w:val="0056715D"/>
    <w:rsid w:val="005671DE"/>
    <w:rsid w:val="00567D23"/>
    <w:rsid w:val="00567FD4"/>
    <w:rsid w:val="005701C9"/>
    <w:rsid w:val="00570C38"/>
    <w:rsid w:val="00571A99"/>
    <w:rsid w:val="00572F70"/>
    <w:rsid w:val="005730B6"/>
    <w:rsid w:val="005731B6"/>
    <w:rsid w:val="00573307"/>
    <w:rsid w:val="00573369"/>
    <w:rsid w:val="00573443"/>
    <w:rsid w:val="00573D6A"/>
    <w:rsid w:val="005741C8"/>
    <w:rsid w:val="00574227"/>
    <w:rsid w:val="0057433D"/>
    <w:rsid w:val="00575A77"/>
    <w:rsid w:val="00576155"/>
    <w:rsid w:val="005764AF"/>
    <w:rsid w:val="00576B8B"/>
    <w:rsid w:val="00577B48"/>
    <w:rsid w:val="00577DAA"/>
    <w:rsid w:val="00580293"/>
    <w:rsid w:val="0058044A"/>
    <w:rsid w:val="005813CE"/>
    <w:rsid w:val="00581698"/>
    <w:rsid w:val="00582BB9"/>
    <w:rsid w:val="00582EC7"/>
    <w:rsid w:val="00583081"/>
    <w:rsid w:val="00583286"/>
    <w:rsid w:val="00583767"/>
    <w:rsid w:val="00583A86"/>
    <w:rsid w:val="00583DB3"/>
    <w:rsid w:val="00584111"/>
    <w:rsid w:val="0058425B"/>
    <w:rsid w:val="00585265"/>
    <w:rsid w:val="00585E8C"/>
    <w:rsid w:val="005861C2"/>
    <w:rsid w:val="00586D63"/>
    <w:rsid w:val="00587EAB"/>
    <w:rsid w:val="00590EB4"/>
    <w:rsid w:val="00590F8A"/>
    <w:rsid w:val="00591146"/>
    <w:rsid w:val="00591B63"/>
    <w:rsid w:val="00592B9F"/>
    <w:rsid w:val="00593CE3"/>
    <w:rsid w:val="00593F52"/>
    <w:rsid w:val="00594255"/>
    <w:rsid w:val="00594581"/>
    <w:rsid w:val="00594D40"/>
    <w:rsid w:val="00595C98"/>
    <w:rsid w:val="0059638C"/>
    <w:rsid w:val="00596C04"/>
    <w:rsid w:val="00596D6E"/>
    <w:rsid w:val="00597444"/>
    <w:rsid w:val="005A058E"/>
    <w:rsid w:val="005A1151"/>
    <w:rsid w:val="005A14A8"/>
    <w:rsid w:val="005A19E8"/>
    <w:rsid w:val="005A1EC3"/>
    <w:rsid w:val="005A210C"/>
    <w:rsid w:val="005A2410"/>
    <w:rsid w:val="005A2463"/>
    <w:rsid w:val="005A2A33"/>
    <w:rsid w:val="005A3B5E"/>
    <w:rsid w:val="005A3D74"/>
    <w:rsid w:val="005A3F1E"/>
    <w:rsid w:val="005A56F5"/>
    <w:rsid w:val="005A5B49"/>
    <w:rsid w:val="005A5EDB"/>
    <w:rsid w:val="005A67F2"/>
    <w:rsid w:val="005A6CE7"/>
    <w:rsid w:val="005A74E5"/>
    <w:rsid w:val="005A75B5"/>
    <w:rsid w:val="005A7994"/>
    <w:rsid w:val="005A7A28"/>
    <w:rsid w:val="005B0327"/>
    <w:rsid w:val="005B1278"/>
    <w:rsid w:val="005B1D57"/>
    <w:rsid w:val="005B3177"/>
    <w:rsid w:val="005B35CC"/>
    <w:rsid w:val="005B37CD"/>
    <w:rsid w:val="005B394F"/>
    <w:rsid w:val="005B466D"/>
    <w:rsid w:val="005B47C4"/>
    <w:rsid w:val="005B4B62"/>
    <w:rsid w:val="005B52A9"/>
    <w:rsid w:val="005B5AA4"/>
    <w:rsid w:val="005B6077"/>
    <w:rsid w:val="005B644A"/>
    <w:rsid w:val="005B6C3B"/>
    <w:rsid w:val="005B7BAD"/>
    <w:rsid w:val="005B7C9F"/>
    <w:rsid w:val="005C04E3"/>
    <w:rsid w:val="005C0BE1"/>
    <w:rsid w:val="005C1092"/>
    <w:rsid w:val="005C1579"/>
    <w:rsid w:val="005C211C"/>
    <w:rsid w:val="005C2319"/>
    <w:rsid w:val="005C29D2"/>
    <w:rsid w:val="005C318E"/>
    <w:rsid w:val="005C47E3"/>
    <w:rsid w:val="005C4879"/>
    <w:rsid w:val="005C4B6A"/>
    <w:rsid w:val="005C5842"/>
    <w:rsid w:val="005C58EB"/>
    <w:rsid w:val="005C5FE1"/>
    <w:rsid w:val="005C601B"/>
    <w:rsid w:val="005C6223"/>
    <w:rsid w:val="005C6303"/>
    <w:rsid w:val="005C63A4"/>
    <w:rsid w:val="005C76E2"/>
    <w:rsid w:val="005C77EE"/>
    <w:rsid w:val="005C78A2"/>
    <w:rsid w:val="005D0575"/>
    <w:rsid w:val="005D06A1"/>
    <w:rsid w:val="005D0A61"/>
    <w:rsid w:val="005D0BD1"/>
    <w:rsid w:val="005D25FD"/>
    <w:rsid w:val="005D34F8"/>
    <w:rsid w:val="005D36BD"/>
    <w:rsid w:val="005D42CF"/>
    <w:rsid w:val="005D431D"/>
    <w:rsid w:val="005D5F99"/>
    <w:rsid w:val="005D60E1"/>
    <w:rsid w:val="005D639C"/>
    <w:rsid w:val="005D6674"/>
    <w:rsid w:val="005D6CEE"/>
    <w:rsid w:val="005D782E"/>
    <w:rsid w:val="005E06D8"/>
    <w:rsid w:val="005E12EA"/>
    <w:rsid w:val="005E16BB"/>
    <w:rsid w:val="005E216F"/>
    <w:rsid w:val="005E2817"/>
    <w:rsid w:val="005E297E"/>
    <w:rsid w:val="005E2EEF"/>
    <w:rsid w:val="005E2FF0"/>
    <w:rsid w:val="005E3106"/>
    <w:rsid w:val="005E3A89"/>
    <w:rsid w:val="005E42F5"/>
    <w:rsid w:val="005E4E42"/>
    <w:rsid w:val="005E5607"/>
    <w:rsid w:val="005E5A34"/>
    <w:rsid w:val="005E616E"/>
    <w:rsid w:val="005E6245"/>
    <w:rsid w:val="005E67A3"/>
    <w:rsid w:val="005E6A0E"/>
    <w:rsid w:val="005F0047"/>
    <w:rsid w:val="005F2740"/>
    <w:rsid w:val="005F3092"/>
    <w:rsid w:val="005F34A4"/>
    <w:rsid w:val="005F36B8"/>
    <w:rsid w:val="005F37C9"/>
    <w:rsid w:val="005F3A76"/>
    <w:rsid w:val="005F4B18"/>
    <w:rsid w:val="005F4D77"/>
    <w:rsid w:val="005F50A5"/>
    <w:rsid w:val="005F5585"/>
    <w:rsid w:val="005F5E4F"/>
    <w:rsid w:val="005F79B1"/>
    <w:rsid w:val="005F7A9F"/>
    <w:rsid w:val="006002E9"/>
    <w:rsid w:val="00600C6D"/>
    <w:rsid w:val="00600E23"/>
    <w:rsid w:val="0060107D"/>
    <w:rsid w:val="00601BA5"/>
    <w:rsid w:val="00602624"/>
    <w:rsid w:val="00602737"/>
    <w:rsid w:val="00602F63"/>
    <w:rsid w:val="00603998"/>
    <w:rsid w:val="006039AA"/>
    <w:rsid w:val="00603C9B"/>
    <w:rsid w:val="0060464E"/>
    <w:rsid w:val="006051C5"/>
    <w:rsid w:val="006052D2"/>
    <w:rsid w:val="006055E7"/>
    <w:rsid w:val="0060578F"/>
    <w:rsid w:val="00605ED7"/>
    <w:rsid w:val="00606684"/>
    <w:rsid w:val="006074DF"/>
    <w:rsid w:val="00607A19"/>
    <w:rsid w:val="00607D3F"/>
    <w:rsid w:val="00607D51"/>
    <w:rsid w:val="006116FE"/>
    <w:rsid w:val="00611B5C"/>
    <w:rsid w:val="00611C3D"/>
    <w:rsid w:val="00611D3D"/>
    <w:rsid w:val="00612271"/>
    <w:rsid w:val="006124B0"/>
    <w:rsid w:val="00613835"/>
    <w:rsid w:val="006138B0"/>
    <w:rsid w:val="00613AE3"/>
    <w:rsid w:val="00613DC2"/>
    <w:rsid w:val="006144D0"/>
    <w:rsid w:val="00614E2C"/>
    <w:rsid w:val="00615440"/>
    <w:rsid w:val="00615804"/>
    <w:rsid w:val="00615FC9"/>
    <w:rsid w:val="0061641E"/>
    <w:rsid w:val="00616770"/>
    <w:rsid w:val="00616C75"/>
    <w:rsid w:val="006171A1"/>
    <w:rsid w:val="006175F0"/>
    <w:rsid w:val="00617B70"/>
    <w:rsid w:val="00620037"/>
    <w:rsid w:val="00620A01"/>
    <w:rsid w:val="00622163"/>
    <w:rsid w:val="00622408"/>
    <w:rsid w:val="00623271"/>
    <w:rsid w:val="006236CA"/>
    <w:rsid w:val="00623ECB"/>
    <w:rsid w:val="00623EDD"/>
    <w:rsid w:val="00624AE9"/>
    <w:rsid w:val="00624F54"/>
    <w:rsid w:val="006250B7"/>
    <w:rsid w:val="00625902"/>
    <w:rsid w:val="00625907"/>
    <w:rsid w:val="00625F7B"/>
    <w:rsid w:val="0062694E"/>
    <w:rsid w:val="0062769F"/>
    <w:rsid w:val="006300C6"/>
    <w:rsid w:val="006304E7"/>
    <w:rsid w:val="006325A6"/>
    <w:rsid w:val="00633269"/>
    <w:rsid w:val="006337BA"/>
    <w:rsid w:val="006344E8"/>
    <w:rsid w:val="00634541"/>
    <w:rsid w:val="00634E8A"/>
    <w:rsid w:val="006354F7"/>
    <w:rsid w:val="00635DEE"/>
    <w:rsid w:val="00637CD6"/>
    <w:rsid w:val="006403BF"/>
    <w:rsid w:val="006414B7"/>
    <w:rsid w:val="00641FDC"/>
    <w:rsid w:val="006428D6"/>
    <w:rsid w:val="00642D56"/>
    <w:rsid w:val="00643619"/>
    <w:rsid w:val="006437B8"/>
    <w:rsid w:val="00644441"/>
    <w:rsid w:val="00645620"/>
    <w:rsid w:val="00645832"/>
    <w:rsid w:val="00645EE6"/>
    <w:rsid w:val="00645F19"/>
    <w:rsid w:val="006465CC"/>
    <w:rsid w:val="00646D1F"/>
    <w:rsid w:val="006470C3"/>
    <w:rsid w:val="0064714E"/>
    <w:rsid w:val="0065077D"/>
    <w:rsid w:val="00651070"/>
    <w:rsid w:val="006519DF"/>
    <w:rsid w:val="00651A39"/>
    <w:rsid w:val="00651FF7"/>
    <w:rsid w:val="0065208D"/>
    <w:rsid w:val="006531DD"/>
    <w:rsid w:val="00654FB7"/>
    <w:rsid w:val="0065514A"/>
    <w:rsid w:val="006557B2"/>
    <w:rsid w:val="00655E01"/>
    <w:rsid w:val="0065645B"/>
    <w:rsid w:val="006568B3"/>
    <w:rsid w:val="006569AD"/>
    <w:rsid w:val="006576A3"/>
    <w:rsid w:val="006579B6"/>
    <w:rsid w:val="0066088B"/>
    <w:rsid w:val="00660A8C"/>
    <w:rsid w:val="00660C00"/>
    <w:rsid w:val="006610DC"/>
    <w:rsid w:val="00661436"/>
    <w:rsid w:val="006615DC"/>
    <w:rsid w:val="00661702"/>
    <w:rsid w:val="00662A3F"/>
    <w:rsid w:val="00662D94"/>
    <w:rsid w:val="00662E87"/>
    <w:rsid w:val="0066356E"/>
    <w:rsid w:val="00663693"/>
    <w:rsid w:val="006640CD"/>
    <w:rsid w:val="0066421B"/>
    <w:rsid w:val="006648B3"/>
    <w:rsid w:val="00664D1D"/>
    <w:rsid w:val="00665719"/>
    <w:rsid w:val="00665C66"/>
    <w:rsid w:val="00666940"/>
    <w:rsid w:val="00666CD5"/>
    <w:rsid w:val="00666D4F"/>
    <w:rsid w:val="006671F1"/>
    <w:rsid w:val="006715C5"/>
    <w:rsid w:val="0067189D"/>
    <w:rsid w:val="006727D8"/>
    <w:rsid w:val="006727E9"/>
    <w:rsid w:val="006728DD"/>
    <w:rsid w:val="00672DBD"/>
    <w:rsid w:val="00672EAD"/>
    <w:rsid w:val="006737E0"/>
    <w:rsid w:val="00673B69"/>
    <w:rsid w:val="00674197"/>
    <w:rsid w:val="006742DB"/>
    <w:rsid w:val="00674D5A"/>
    <w:rsid w:val="00674FDC"/>
    <w:rsid w:val="006752D9"/>
    <w:rsid w:val="00675486"/>
    <w:rsid w:val="00675F4B"/>
    <w:rsid w:val="00675FEB"/>
    <w:rsid w:val="00677C97"/>
    <w:rsid w:val="00677D7A"/>
    <w:rsid w:val="006805A8"/>
    <w:rsid w:val="00680A14"/>
    <w:rsid w:val="00680E62"/>
    <w:rsid w:val="00680EF5"/>
    <w:rsid w:val="006814B8"/>
    <w:rsid w:val="00681A27"/>
    <w:rsid w:val="00682981"/>
    <w:rsid w:val="00682D40"/>
    <w:rsid w:val="006834CC"/>
    <w:rsid w:val="00683B67"/>
    <w:rsid w:val="00684F51"/>
    <w:rsid w:val="006851E4"/>
    <w:rsid w:val="00685380"/>
    <w:rsid w:val="00685A52"/>
    <w:rsid w:val="00686524"/>
    <w:rsid w:val="00686634"/>
    <w:rsid w:val="006876DD"/>
    <w:rsid w:val="00687C25"/>
    <w:rsid w:val="00690265"/>
    <w:rsid w:val="006907E4"/>
    <w:rsid w:val="0069094D"/>
    <w:rsid w:val="00690CA4"/>
    <w:rsid w:val="006910F9"/>
    <w:rsid w:val="0069164F"/>
    <w:rsid w:val="00691998"/>
    <w:rsid w:val="006920F3"/>
    <w:rsid w:val="00692276"/>
    <w:rsid w:val="006937C4"/>
    <w:rsid w:val="00693877"/>
    <w:rsid w:val="00693E38"/>
    <w:rsid w:val="0069478D"/>
    <w:rsid w:val="00694D98"/>
    <w:rsid w:val="00695BC1"/>
    <w:rsid w:val="00695D97"/>
    <w:rsid w:val="0069650A"/>
    <w:rsid w:val="00696542"/>
    <w:rsid w:val="006971F9"/>
    <w:rsid w:val="006979C8"/>
    <w:rsid w:val="006A01E8"/>
    <w:rsid w:val="006A15C6"/>
    <w:rsid w:val="006A27C1"/>
    <w:rsid w:val="006A2BAD"/>
    <w:rsid w:val="006A418E"/>
    <w:rsid w:val="006A4378"/>
    <w:rsid w:val="006A534D"/>
    <w:rsid w:val="006A5B09"/>
    <w:rsid w:val="006A6318"/>
    <w:rsid w:val="006A67ED"/>
    <w:rsid w:val="006A6F4B"/>
    <w:rsid w:val="006A6F72"/>
    <w:rsid w:val="006A757C"/>
    <w:rsid w:val="006A775A"/>
    <w:rsid w:val="006A7A48"/>
    <w:rsid w:val="006A7C5A"/>
    <w:rsid w:val="006B03FB"/>
    <w:rsid w:val="006B057E"/>
    <w:rsid w:val="006B06F1"/>
    <w:rsid w:val="006B0802"/>
    <w:rsid w:val="006B179D"/>
    <w:rsid w:val="006B1AD3"/>
    <w:rsid w:val="006B1C10"/>
    <w:rsid w:val="006B2163"/>
    <w:rsid w:val="006B25F8"/>
    <w:rsid w:val="006B2DED"/>
    <w:rsid w:val="006B2E77"/>
    <w:rsid w:val="006B35B3"/>
    <w:rsid w:val="006B3711"/>
    <w:rsid w:val="006B5394"/>
    <w:rsid w:val="006B55EE"/>
    <w:rsid w:val="006B598D"/>
    <w:rsid w:val="006B5A53"/>
    <w:rsid w:val="006B5B3C"/>
    <w:rsid w:val="006B5BC8"/>
    <w:rsid w:val="006B636F"/>
    <w:rsid w:val="006B6521"/>
    <w:rsid w:val="006B6E3C"/>
    <w:rsid w:val="006B6FBC"/>
    <w:rsid w:val="006B78CD"/>
    <w:rsid w:val="006B79F1"/>
    <w:rsid w:val="006B79F6"/>
    <w:rsid w:val="006B7C83"/>
    <w:rsid w:val="006C0547"/>
    <w:rsid w:val="006C09E2"/>
    <w:rsid w:val="006C0CA8"/>
    <w:rsid w:val="006C112B"/>
    <w:rsid w:val="006C11F4"/>
    <w:rsid w:val="006C16EB"/>
    <w:rsid w:val="006C1FEB"/>
    <w:rsid w:val="006C223F"/>
    <w:rsid w:val="006C23CE"/>
    <w:rsid w:val="006C28D4"/>
    <w:rsid w:val="006C3560"/>
    <w:rsid w:val="006C3FE1"/>
    <w:rsid w:val="006C50DB"/>
    <w:rsid w:val="006C5234"/>
    <w:rsid w:val="006C5315"/>
    <w:rsid w:val="006C5B88"/>
    <w:rsid w:val="006C60F4"/>
    <w:rsid w:val="006C7BAE"/>
    <w:rsid w:val="006C7D69"/>
    <w:rsid w:val="006D052E"/>
    <w:rsid w:val="006D0D10"/>
    <w:rsid w:val="006D17BE"/>
    <w:rsid w:val="006D17CF"/>
    <w:rsid w:val="006D23D4"/>
    <w:rsid w:val="006D2D25"/>
    <w:rsid w:val="006D2E9A"/>
    <w:rsid w:val="006D32E1"/>
    <w:rsid w:val="006D33F3"/>
    <w:rsid w:val="006D3403"/>
    <w:rsid w:val="006D352A"/>
    <w:rsid w:val="006D4321"/>
    <w:rsid w:val="006D442D"/>
    <w:rsid w:val="006D4874"/>
    <w:rsid w:val="006D4D48"/>
    <w:rsid w:val="006D536D"/>
    <w:rsid w:val="006D5F1E"/>
    <w:rsid w:val="006D61D5"/>
    <w:rsid w:val="006D62B6"/>
    <w:rsid w:val="006D648D"/>
    <w:rsid w:val="006D64A8"/>
    <w:rsid w:val="006D69F6"/>
    <w:rsid w:val="006D6ADA"/>
    <w:rsid w:val="006D6B0C"/>
    <w:rsid w:val="006D6E0A"/>
    <w:rsid w:val="006D7EA1"/>
    <w:rsid w:val="006E0A9A"/>
    <w:rsid w:val="006E0FAC"/>
    <w:rsid w:val="006E1809"/>
    <w:rsid w:val="006E1E27"/>
    <w:rsid w:val="006E2062"/>
    <w:rsid w:val="006E32CB"/>
    <w:rsid w:val="006E355A"/>
    <w:rsid w:val="006E39B6"/>
    <w:rsid w:val="006E3FC0"/>
    <w:rsid w:val="006E4538"/>
    <w:rsid w:val="006E528B"/>
    <w:rsid w:val="006E5635"/>
    <w:rsid w:val="006E57F3"/>
    <w:rsid w:val="006E5FC7"/>
    <w:rsid w:val="006E6557"/>
    <w:rsid w:val="006E6EDA"/>
    <w:rsid w:val="006E7AA7"/>
    <w:rsid w:val="006E7AE0"/>
    <w:rsid w:val="006E7D70"/>
    <w:rsid w:val="006F051D"/>
    <w:rsid w:val="006F1959"/>
    <w:rsid w:val="006F2DBD"/>
    <w:rsid w:val="006F350B"/>
    <w:rsid w:val="006F356A"/>
    <w:rsid w:val="006F462C"/>
    <w:rsid w:val="006F5A2B"/>
    <w:rsid w:val="006F6268"/>
    <w:rsid w:val="006F6295"/>
    <w:rsid w:val="006F62CF"/>
    <w:rsid w:val="006F6A8E"/>
    <w:rsid w:val="006F6BEA"/>
    <w:rsid w:val="006F7132"/>
    <w:rsid w:val="006F7780"/>
    <w:rsid w:val="006F7867"/>
    <w:rsid w:val="006F7E55"/>
    <w:rsid w:val="00701575"/>
    <w:rsid w:val="007020A0"/>
    <w:rsid w:val="00702550"/>
    <w:rsid w:val="00702731"/>
    <w:rsid w:val="00702895"/>
    <w:rsid w:val="007028C4"/>
    <w:rsid w:val="00702A32"/>
    <w:rsid w:val="007038A1"/>
    <w:rsid w:val="00703CD1"/>
    <w:rsid w:val="007040A5"/>
    <w:rsid w:val="007041D7"/>
    <w:rsid w:val="00704CD3"/>
    <w:rsid w:val="00704D7D"/>
    <w:rsid w:val="007054DE"/>
    <w:rsid w:val="00705D4E"/>
    <w:rsid w:val="007068FE"/>
    <w:rsid w:val="00706B9B"/>
    <w:rsid w:val="00706C76"/>
    <w:rsid w:val="00707C2A"/>
    <w:rsid w:val="00710049"/>
    <w:rsid w:val="00711067"/>
    <w:rsid w:val="00711C55"/>
    <w:rsid w:val="00712736"/>
    <w:rsid w:val="0071290C"/>
    <w:rsid w:val="007137E5"/>
    <w:rsid w:val="00713EDA"/>
    <w:rsid w:val="00714560"/>
    <w:rsid w:val="00714563"/>
    <w:rsid w:val="00714569"/>
    <w:rsid w:val="00714B55"/>
    <w:rsid w:val="00716166"/>
    <w:rsid w:val="00716186"/>
    <w:rsid w:val="00716700"/>
    <w:rsid w:val="00716C71"/>
    <w:rsid w:val="00717125"/>
    <w:rsid w:val="00717268"/>
    <w:rsid w:val="00717F8C"/>
    <w:rsid w:val="00720267"/>
    <w:rsid w:val="0072040E"/>
    <w:rsid w:val="00720779"/>
    <w:rsid w:val="00721C38"/>
    <w:rsid w:val="00722522"/>
    <w:rsid w:val="0072313C"/>
    <w:rsid w:val="007243E7"/>
    <w:rsid w:val="00724AC8"/>
    <w:rsid w:val="0072568C"/>
    <w:rsid w:val="00725745"/>
    <w:rsid w:val="007257BB"/>
    <w:rsid w:val="00725DD5"/>
    <w:rsid w:val="00727709"/>
    <w:rsid w:val="0072783F"/>
    <w:rsid w:val="00727D91"/>
    <w:rsid w:val="007301D7"/>
    <w:rsid w:val="007303F8"/>
    <w:rsid w:val="007307D1"/>
    <w:rsid w:val="00731128"/>
    <w:rsid w:val="00731224"/>
    <w:rsid w:val="00731324"/>
    <w:rsid w:val="00731363"/>
    <w:rsid w:val="0073162D"/>
    <w:rsid w:val="0073177A"/>
    <w:rsid w:val="007329FD"/>
    <w:rsid w:val="007332B2"/>
    <w:rsid w:val="00733A8C"/>
    <w:rsid w:val="00735121"/>
    <w:rsid w:val="00735142"/>
    <w:rsid w:val="00735245"/>
    <w:rsid w:val="007352D2"/>
    <w:rsid w:val="00735591"/>
    <w:rsid w:val="00735A61"/>
    <w:rsid w:val="0073671D"/>
    <w:rsid w:val="00736C75"/>
    <w:rsid w:val="007374F0"/>
    <w:rsid w:val="007379DB"/>
    <w:rsid w:val="00737F83"/>
    <w:rsid w:val="00740162"/>
    <w:rsid w:val="0074045F"/>
    <w:rsid w:val="00740D0A"/>
    <w:rsid w:val="0074112C"/>
    <w:rsid w:val="00741B94"/>
    <w:rsid w:val="007429AB"/>
    <w:rsid w:val="00742D0F"/>
    <w:rsid w:val="007432C1"/>
    <w:rsid w:val="007432DE"/>
    <w:rsid w:val="00743636"/>
    <w:rsid w:val="007438F5"/>
    <w:rsid w:val="00743DF9"/>
    <w:rsid w:val="00744041"/>
    <w:rsid w:val="00745BF4"/>
    <w:rsid w:val="00746447"/>
    <w:rsid w:val="00746AE2"/>
    <w:rsid w:val="00746C79"/>
    <w:rsid w:val="007471EB"/>
    <w:rsid w:val="00747339"/>
    <w:rsid w:val="007476F3"/>
    <w:rsid w:val="00747741"/>
    <w:rsid w:val="00747A64"/>
    <w:rsid w:val="0075016B"/>
    <w:rsid w:val="00751916"/>
    <w:rsid w:val="007523D6"/>
    <w:rsid w:val="007524AA"/>
    <w:rsid w:val="00752A18"/>
    <w:rsid w:val="00754BE6"/>
    <w:rsid w:val="00754DAE"/>
    <w:rsid w:val="007561A1"/>
    <w:rsid w:val="00757BD5"/>
    <w:rsid w:val="00760D2B"/>
    <w:rsid w:val="00760F86"/>
    <w:rsid w:val="007615E9"/>
    <w:rsid w:val="00761A07"/>
    <w:rsid w:val="00761DF7"/>
    <w:rsid w:val="007621B4"/>
    <w:rsid w:val="0076264F"/>
    <w:rsid w:val="0076265F"/>
    <w:rsid w:val="00762A2F"/>
    <w:rsid w:val="00762D74"/>
    <w:rsid w:val="00762DB2"/>
    <w:rsid w:val="0076488D"/>
    <w:rsid w:val="007649CB"/>
    <w:rsid w:val="00764B5C"/>
    <w:rsid w:val="00765A00"/>
    <w:rsid w:val="00765F0B"/>
    <w:rsid w:val="007660DC"/>
    <w:rsid w:val="007663AF"/>
    <w:rsid w:val="007665A9"/>
    <w:rsid w:val="00766EDE"/>
    <w:rsid w:val="007703AE"/>
    <w:rsid w:val="00770C44"/>
    <w:rsid w:val="00771FE5"/>
    <w:rsid w:val="007729BC"/>
    <w:rsid w:val="007733C1"/>
    <w:rsid w:val="007741F1"/>
    <w:rsid w:val="00774DE1"/>
    <w:rsid w:val="00774FDC"/>
    <w:rsid w:val="00775892"/>
    <w:rsid w:val="00776180"/>
    <w:rsid w:val="00776687"/>
    <w:rsid w:val="00777BB3"/>
    <w:rsid w:val="007803F3"/>
    <w:rsid w:val="0078042B"/>
    <w:rsid w:val="007806DC"/>
    <w:rsid w:val="00780847"/>
    <w:rsid w:val="00780909"/>
    <w:rsid w:val="0078111D"/>
    <w:rsid w:val="007814AB"/>
    <w:rsid w:val="00781FD5"/>
    <w:rsid w:val="007821E9"/>
    <w:rsid w:val="0078319B"/>
    <w:rsid w:val="00783AC2"/>
    <w:rsid w:val="00784734"/>
    <w:rsid w:val="00784C4D"/>
    <w:rsid w:val="00785153"/>
    <w:rsid w:val="00785416"/>
    <w:rsid w:val="00785CB6"/>
    <w:rsid w:val="00785D93"/>
    <w:rsid w:val="00785F1C"/>
    <w:rsid w:val="0078675D"/>
    <w:rsid w:val="0078696C"/>
    <w:rsid w:val="00787593"/>
    <w:rsid w:val="0079023F"/>
    <w:rsid w:val="0079089E"/>
    <w:rsid w:val="00790DA9"/>
    <w:rsid w:val="00791345"/>
    <w:rsid w:val="007915A8"/>
    <w:rsid w:val="00791F75"/>
    <w:rsid w:val="00792CFA"/>
    <w:rsid w:val="007939EA"/>
    <w:rsid w:val="007953D6"/>
    <w:rsid w:val="007957D9"/>
    <w:rsid w:val="007973CC"/>
    <w:rsid w:val="0079769A"/>
    <w:rsid w:val="00797BC9"/>
    <w:rsid w:val="007A0785"/>
    <w:rsid w:val="007A0A5B"/>
    <w:rsid w:val="007A2096"/>
    <w:rsid w:val="007A2340"/>
    <w:rsid w:val="007A2EA2"/>
    <w:rsid w:val="007A30A3"/>
    <w:rsid w:val="007A33A3"/>
    <w:rsid w:val="007A3546"/>
    <w:rsid w:val="007A3B8F"/>
    <w:rsid w:val="007A4033"/>
    <w:rsid w:val="007A41BF"/>
    <w:rsid w:val="007A42E9"/>
    <w:rsid w:val="007A508E"/>
    <w:rsid w:val="007A55F9"/>
    <w:rsid w:val="007A57AF"/>
    <w:rsid w:val="007A59BC"/>
    <w:rsid w:val="007A5A94"/>
    <w:rsid w:val="007A604D"/>
    <w:rsid w:val="007A6FCC"/>
    <w:rsid w:val="007A797A"/>
    <w:rsid w:val="007A7F60"/>
    <w:rsid w:val="007B013C"/>
    <w:rsid w:val="007B022B"/>
    <w:rsid w:val="007B0F08"/>
    <w:rsid w:val="007B0F90"/>
    <w:rsid w:val="007B1F54"/>
    <w:rsid w:val="007B2D2E"/>
    <w:rsid w:val="007B449A"/>
    <w:rsid w:val="007B4D5D"/>
    <w:rsid w:val="007B502B"/>
    <w:rsid w:val="007B60DE"/>
    <w:rsid w:val="007B61C6"/>
    <w:rsid w:val="007B6712"/>
    <w:rsid w:val="007B69ED"/>
    <w:rsid w:val="007B6B57"/>
    <w:rsid w:val="007B6F68"/>
    <w:rsid w:val="007B7A89"/>
    <w:rsid w:val="007C02F0"/>
    <w:rsid w:val="007C0688"/>
    <w:rsid w:val="007C0D7A"/>
    <w:rsid w:val="007C155A"/>
    <w:rsid w:val="007C1718"/>
    <w:rsid w:val="007C1837"/>
    <w:rsid w:val="007C1D4E"/>
    <w:rsid w:val="007C244F"/>
    <w:rsid w:val="007C2AB6"/>
    <w:rsid w:val="007C2D40"/>
    <w:rsid w:val="007C306D"/>
    <w:rsid w:val="007C45E6"/>
    <w:rsid w:val="007C4901"/>
    <w:rsid w:val="007C4A05"/>
    <w:rsid w:val="007C532A"/>
    <w:rsid w:val="007C577B"/>
    <w:rsid w:val="007C5E72"/>
    <w:rsid w:val="007C639D"/>
    <w:rsid w:val="007C65A1"/>
    <w:rsid w:val="007C68BB"/>
    <w:rsid w:val="007C773C"/>
    <w:rsid w:val="007C7EA1"/>
    <w:rsid w:val="007D002B"/>
    <w:rsid w:val="007D0B6E"/>
    <w:rsid w:val="007D0C5F"/>
    <w:rsid w:val="007D21A6"/>
    <w:rsid w:val="007D282D"/>
    <w:rsid w:val="007D2E4E"/>
    <w:rsid w:val="007D3230"/>
    <w:rsid w:val="007D3865"/>
    <w:rsid w:val="007D3D70"/>
    <w:rsid w:val="007D46C9"/>
    <w:rsid w:val="007D4ADA"/>
    <w:rsid w:val="007D4AE8"/>
    <w:rsid w:val="007D50FA"/>
    <w:rsid w:val="007D550C"/>
    <w:rsid w:val="007D5790"/>
    <w:rsid w:val="007D67E0"/>
    <w:rsid w:val="007D7C5E"/>
    <w:rsid w:val="007E0229"/>
    <w:rsid w:val="007E0413"/>
    <w:rsid w:val="007E04AE"/>
    <w:rsid w:val="007E1319"/>
    <w:rsid w:val="007E1710"/>
    <w:rsid w:val="007E1C11"/>
    <w:rsid w:val="007E1C71"/>
    <w:rsid w:val="007E1EBD"/>
    <w:rsid w:val="007E1FC4"/>
    <w:rsid w:val="007E210D"/>
    <w:rsid w:val="007E3100"/>
    <w:rsid w:val="007E38C2"/>
    <w:rsid w:val="007E3B96"/>
    <w:rsid w:val="007E40A5"/>
    <w:rsid w:val="007E5621"/>
    <w:rsid w:val="007E56A4"/>
    <w:rsid w:val="007E599A"/>
    <w:rsid w:val="007E5B8E"/>
    <w:rsid w:val="007E5EC4"/>
    <w:rsid w:val="007E7801"/>
    <w:rsid w:val="007F011D"/>
    <w:rsid w:val="007F0F5A"/>
    <w:rsid w:val="007F13CA"/>
    <w:rsid w:val="007F2A33"/>
    <w:rsid w:val="007F344F"/>
    <w:rsid w:val="007F399F"/>
    <w:rsid w:val="007F3D8C"/>
    <w:rsid w:val="007F41AF"/>
    <w:rsid w:val="007F50E8"/>
    <w:rsid w:val="007F570A"/>
    <w:rsid w:val="007F5933"/>
    <w:rsid w:val="007F5EF5"/>
    <w:rsid w:val="007F6633"/>
    <w:rsid w:val="007F6720"/>
    <w:rsid w:val="007F6CA3"/>
    <w:rsid w:val="007F6EEC"/>
    <w:rsid w:val="00800C15"/>
    <w:rsid w:val="00800F6C"/>
    <w:rsid w:val="008010D6"/>
    <w:rsid w:val="0080168D"/>
    <w:rsid w:val="00801A66"/>
    <w:rsid w:val="00801DF5"/>
    <w:rsid w:val="00802AD0"/>
    <w:rsid w:val="00802BD3"/>
    <w:rsid w:val="00802E37"/>
    <w:rsid w:val="00803AAD"/>
    <w:rsid w:val="00804F2B"/>
    <w:rsid w:val="00805170"/>
    <w:rsid w:val="008058BA"/>
    <w:rsid w:val="00805C78"/>
    <w:rsid w:val="00806AD2"/>
    <w:rsid w:val="00806DCB"/>
    <w:rsid w:val="00810286"/>
    <w:rsid w:val="00810C39"/>
    <w:rsid w:val="00810F03"/>
    <w:rsid w:val="0081112E"/>
    <w:rsid w:val="00811548"/>
    <w:rsid w:val="00811D28"/>
    <w:rsid w:val="008120BB"/>
    <w:rsid w:val="008123D3"/>
    <w:rsid w:val="00812BC3"/>
    <w:rsid w:val="008145E2"/>
    <w:rsid w:val="00814BAC"/>
    <w:rsid w:val="00814C3D"/>
    <w:rsid w:val="008152BF"/>
    <w:rsid w:val="00816399"/>
    <w:rsid w:val="0081643B"/>
    <w:rsid w:val="008204A8"/>
    <w:rsid w:val="008205DA"/>
    <w:rsid w:val="008208F4"/>
    <w:rsid w:val="008215D2"/>
    <w:rsid w:val="00822A52"/>
    <w:rsid w:val="00822BD2"/>
    <w:rsid w:val="00822C57"/>
    <w:rsid w:val="00822D72"/>
    <w:rsid w:val="00822DF9"/>
    <w:rsid w:val="00823077"/>
    <w:rsid w:val="00823BF7"/>
    <w:rsid w:val="008242AA"/>
    <w:rsid w:val="00824704"/>
    <w:rsid w:val="00825A55"/>
    <w:rsid w:val="00825EC0"/>
    <w:rsid w:val="00826314"/>
    <w:rsid w:val="00827106"/>
    <w:rsid w:val="00827972"/>
    <w:rsid w:val="00827FEE"/>
    <w:rsid w:val="008300F0"/>
    <w:rsid w:val="00830285"/>
    <w:rsid w:val="00830A50"/>
    <w:rsid w:val="00830FE8"/>
    <w:rsid w:val="008316B1"/>
    <w:rsid w:val="00831751"/>
    <w:rsid w:val="008318DA"/>
    <w:rsid w:val="00833C4E"/>
    <w:rsid w:val="0083455C"/>
    <w:rsid w:val="00834566"/>
    <w:rsid w:val="00834BE7"/>
    <w:rsid w:val="00834F5C"/>
    <w:rsid w:val="008353E5"/>
    <w:rsid w:val="00836891"/>
    <w:rsid w:val="00837AC4"/>
    <w:rsid w:val="00840E1D"/>
    <w:rsid w:val="00840F63"/>
    <w:rsid w:val="00841340"/>
    <w:rsid w:val="008417B0"/>
    <w:rsid w:val="00841834"/>
    <w:rsid w:val="00842EF4"/>
    <w:rsid w:val="00843372"/>
    <w:rsid w:val="00843799"/>
    <w:rsid w:val="00843E8B"/>
    <w:rsid w:val="00843F84"/>
    <w:rsid w:val="00844102"/>
    <w:rsid w:val="0084433C"/>
    <w:rsid w:val="00845C26"/>
    <w:rsid w:val="00846A42"/>
    <w:rsid w:val="00847D49"/>
    <w:rsid w:val="008506AD"/>
    <w:rsid w:val="00850FE0"/>
    <w:rsid w:val="0085167E"/>
    <w:rsid w:val="008530D4"/>
    <w:rsid w:val="00853246"/>
    <w:rsid w:val="00853C51"/>
    <w:rsid w:val="00853CAB"/>
    <w:rsid w:val="008541F7"/>
    <w:rsid w:val="0085469C"/>
    <w:rsid w:val="00854A8A"/>
    <w:rsid w:val="00854EBF"/>
    <w:rsid w:val="00855629"/>
    <w:rsid w:val="00855978"/>
    <w:rsid w:val="00856960"/>
    <w:rsid w:val="00856E9C"/>
    <w:rsid w:val="00857087"/>
    <w:rsid w:val="008570CD"/>
    <w:rsid w:val="00857A5A"/>
    <w:rsid w:val="00860125"/>
    <w:rsid w:val="0086071C"/>
    <w:rsid w:val="008623A9"/>
    <w:rsid w:val="008624E1"/>
    <w:rsid w:val="00862535"/>
    <w:rsid w:val="00862A54"/>
    <w:rsid w:val="00862C4A"/>
    <w:rsid w:val="00862C7D"/>
    <w:rsid w:val="008631F3"/>
    <w:rsid w:val="00863227"/>
    <w:rsid w:val="008638EC"/>
    <w:rsid w:val="008647C5"/>
    <w:rsid w:val="0086502E"/>
    <w:rsid w:val="00865B0C"/>
    <w:rsid w:val="00865D44"/>
    <w:rsid w:val="00866D59"/>
    <w:rsid w:val="00866F8A"/>
    <w:rsid w:val="00870152"/>
    <w:rsid w:val="00871096"/>
    <w:rsid w:val="00871146"/>
    <w:rsid w:val="00871400"/>
    <w:rsid w:val="00871CBD"/>
    <w:rsid w:val="00872457"/>
    <w:rsid w:val="008746C5"/>
    <w:rsid w:val="00875257"/>
    <w:rsid w:val="0087609E"/>
    <w:rsid w:val="0087741C"/>
    <w:rsid w:val="00877E5C"/>
    <w:rsid w:val="0088021D"/>
    <w:rsid w:val="00880382"/>
    <w:rsid w:val="00880A12"/>
    <w:rsid w:val="0088144C"/>
    <w:rsid w:val="00882DFF"/>
    <w:rsid w:val="00882F9F"/>
    <w:rsid w:val="0088388A"/>
    <w:rsid w:val="008844A6"/>
    <w:rsid w:val="0088513C"/>
    <w:rsid w:val="008854C6"/>
    <w:rsid w:val="00885511"/>
    <w:rsid w:val="00885BAD"/>
    <w:rsid w:val="00885E34"/>
    <w:rsid w:val="00886C49"/>
    <w:rsid w:val="00887036"/>
    <w:rsid w:val="008900DD"/>
    <w:rsid w:val="0089021C"/>
    <w:rsid w:val="00891249"/>
    <w:rsid w:val="00891486"/>
    <w:rsid w:val="00891739"/>
    <w:rsid w:val="00891913"/>
    <w:rsid w:val="00891C2A"/>
    <w:rsid w:val="008924B9"/>
    <w:rsid w:val="008929D6"/>
    <w:rsid w:val="00892CEC"/>
    <w:rsid w:val="0089360C"/>
    <w:rsid w:val="00893CC2"/>
    <w:rsid w:val="00894358"/>
    <w:rsid w:val="008965B8"/>
    <w:rsid w:val="00897611"/>
    <w:rsid w:val="00897BFE"/>
    <w:rsid w:val="00897FB7"/>
    <w:rsid w:val="008A040C"/>
    <w:rsid w:val="008A077F"/>
    <w:rsid w:val="008A0A6E"/>
    <w:rsid w:val="008A1379"/>
    <w:rsid w:val="008A18DC"/>
    <w:rsid w:val="008A2673"/>
    <w:rsid w:val="008A304B"/>
    <w:rsid w:val="008A31E6"/>
    <w:rsid w:val="008A37FB"/>
    <w:rsid w:val="008A426E"/>
    <w:rsid w:val="008A4312"/>
    <w:rsid w:val="008A47E9"/>
    <w:rsid w:val="008A4930"/>
    <w:rsid w:val="008A5149"/>
    <w:rsid w:val="008A5495"/>
    <w:rsid w:val="008A552E"/>
    <w:rsid w:val="008A565C"/>
    <w:rsid w:val="008A58B7"/>
    <w:rsid w:val="008A5A58"/>
    <w:rsid w:val="008A5D8B"/>
    <w:rsid w:val="008A6F68"/>
    <w:rsid w:val="008A7140"/>
    <w:rsid w:val="008A7406"/>
    <w:rsid w:val="008B0AAB"/>
    <w:rsid w:val="008B1583"/>
    <w:rsid w:val="008B1E79"/>
    <w:rsid w:val="008B2030"/>
    <w:rsid w:val="008B391F"/>
    <w:rsid w:val="008B39CE"/>
    <w:rsid w:val="008B44E4"/>
    <w:rsid w:val="008B488D"/>
    <w:rsid w:val="008B4AE8"/>
    <w:rsid w:val="008B66BA"/>
    <w:rsid w:val="008B6810"/>
    <w:rsid w:val="008B70B6"/>
    <w:rsid w:val="008B7A93"/>
    <w:rsid w:val="008B7E66"/>
    <w:rsid w:val="008C00CE"/>
    <w:rsid w:val="008C053E"/>
    <w:rsid w:val="008C1050"/>
    <w:rsid w:val="008C1B7F"/>
    <w:rsid w:val="008C4123"/>
    <w:rsid w:val="008C48F6"/>
    <w:rsid w:val="008C5031"/>
    <w:rsid w:val="008C5106"/>
    <w:rsid w:val="008C54B8"/>
    <w:rsid w:val="008C630F"/>
    <w:rsid w:val="008C6832"/>
    <w:rsid w:val="008C693F"/>
    <w:rsid w:val="008C6A44"/>
    <w:rsid w:val="008C6ED7"/>
    <w:rsid w:val="008C7AFC"/>
    <w:rsid w:val="008C7F2D"/>
    <w:rsid w:val="008D0B84"/>
    <w:rsid w:val="008D0B97"/>
    <w:rsid w:val="008D0CE7"/>
    <w:rsid w:val="008D13F7"/>
    <w:rsid w:val="008D1853"/>
    <w:rsid w:val="008D3068"/>
    <w:rsid w:val="008D322E"/>
    <w:rsid w:val="008D49BA"/>
    <w:rsid w:val="008D4AD8"/>
    <w:rsid w:val="008D4B30"/>
    <w:rsid w:val="008D4D76"/>
    <w:rsid w:val="008D51AB"/>
    <w:rsid w:val="008D5429"/>
    <w:rsid w:val="008D57D5"/>
    <w:rsid w:val="008D6102"/>
    <w:rsid w:val="008D6280"/>
    <w:rsid w:val="008D65D0"/>
    <w:rsid w:val="008D6A90"/>
    <w:rsid w:val="008D6AC0"/>
    <w:rsid w:val="008D6E2B"/>
    <w:rsid w:val="008D6EC9"/>
    <w:rsid w:val="008D715F"/>
    <w:rsid w:val="008D7780"/>
    <w:rsid w:val="008D7981"/>
    <w:rsid w:val="008E0203"/>
    <w:rsid w:val="008E0346"/>
    <w:rsid w:val="008E098C"/>
    <w:rsid w:val="008E0E14"/>
    <w:rsid w:val="008E0F58"/>
    <w:rsid w:val="008E31D5"/>
    <w:rsid w:val="008E33B7"/>
    <w:rsid w:val="008E34EC"/>
    <w:rsid w:val="008E3E66"/>
    <w:rsid w:val="008E4233"/>
    <w:rsid w:val="008E456A"/>
    <w:rsid w:val="008E45C5"/>
    <w:rsid w:val="008E4950"/>
    <w:rsid w:val="008E4F37"/>
    <w:rsid w:val="008E6811"/>
    <w:rsid w:val="008E6EA5"/>
    <w:rsid w:val="008E7B54"/>
    <w:rsid w:val="008F0EA1"/>
    <w:rsid w:val="008F16FB"/>
    <w:rsid w:val="008F25B3"/>
    <w:rsid w:val="008F2BA6"/>
    <w:rsid w:val="008F308E"/>
    <w:rsid w:val="008F3479"/>
    <w:rsid w:val="008F3D22"/>
    <w:rsid w:val="008F3E30"/>
    <w:rsid w:val="008F40A5"/>
    <w:rsid w:val="008F4C3D"/>
    <w:rsid w:val="008F5150"/>
    <w:rsid w:val="008F56EF"/>
    <w:rsid w:val="008F5714"/>
    <w:rsid w:val="008F6071"/>
    <w:rsid w:val="008F6396"/>
    <w:rsid w:val="008F651A"/>
    <w:rsid w:val="008F6A3E"/>
    <w:rsid w:val="008F7D42"/>
    <w:rsid w:val="008F7DAD"/>
    <w:rsid w:val="009003CE"/>
    <w:rsid w:val="00900703"/>
    <w:rsid w:val="009013FC"/>
    <w:rsid w:val="0090264F"/>
    <w:rsid w:val="00902FD8"/>
    <w:rsid w:val="00903E1F"/>
    <w:rsid w:val="00903E79"/>
    <w:rsid w:val="009042FA"/>
    <w:rsid w:val="00904449"/>
    <w:rsid w:val="009053DF"/>
    <w:rsid w:val="0090565C"/>
    <w:rsid w:val="009059F0"/>
    <w:rsid w:val="00905D77"/>
    <w:rsid w:val="0090655A"/>
    <w:rsid w:val="00906CA1"/>
    <w:rsid w:val="00906D1C"/>
    <w:rsid w:val="009070C5"/>
    <w:rsid w:val="00910383"/>
    <w:rsid w:val="00910F9E"/>
    <w:rsid w:val="0091100A"/>
    <w:rsid w:val="00911CFE"/>
    <w:rsid w:val="009128DD"/>
    <w:rsid w:val="00912DC9"/>
    <w:rsid w:val="00914556"/>
    <w:rsid w:val="00915295"/>
    <w:rsid w:val="00915C47"/>
    <w:rsid w:val="00915E68"/>
    <w:rsid w:val="009178AC"/>
    <w:rsid w:val="00917A31"/>
    <w:rsid w:val="00917E0C"/>
    <w:rsid w:val="00920B73"/>
    <w:rsid w:val="00921AFB"/>
    <w:rsid w:val="00921DA0"/>
    <w:rsid w:val="00923320"/>
    <w:rsid w:val="00923666"/>
    <w:rsid w:val="00923BE3"/>
    <w:rsid w:val="0092438F"/>
    <w:rsid w:val="00924989"/>
    <w:rsid w:val="00924B8E"/>
    <w:rsid w:val="0092521C"/>
    <w:rsid w:val="0092585A"/>
    <w:rsid w:val="00925A72"/>
    <w:rsid w:val="00925A95"/>
    <w:rsid w:val="009265D5"/>
    <w:rsid w:val="009275C3"/>
    <w:rsid w:val="0092788C"/>
    <w:rsid w:val="00927951"/>
    <w:rsid w:val="009279BE"/>
    <w:rsid w:val="00927B50"/>
    <w:rsid w:val="00927B86"/>
    <w:rsid w:val="00927C50"/>
    <w:rsid w:val="00927D2C"/>
    <w:rsid w:val="00930623"/>
    <w:rsid w:val="00931181"/>
    <w:rsid w:val="0093127E"/>
    <w:rsid w:val="009319F7"/>
    <w:rsid w:val="00931CEB"/>
    <w:rsid w:val="00931F37"/>
    <w:rsid w:val="00931F49"/>
    <w:rsid w:val="00931F7C"/>
    <w:rsid w:val="00932744"/>
    <w:rsid w:val="00932ABA"/>
    <w:rsid w:val="0093318E"/>
    <w:rsid w:val="00933874"/>
    <w:rsid w:val="009341D8"/>
    <w:rsid w:val="00936725"/>
    <w:rsid w:val="00936BE7"/>
    <w:rsid w:val="00936E7C"/>
    <w:rsid w:val="00937287"/>
    <w:rsid w:val="00937347"/>
    <w:rsid w:val="00937DC3"/>
    <w:rsid w:val="00937E43"/>
    <w:rsid w:val="009401A2"/>
    <w:rsid w:val="0094028D"/>
    <w:rsid w:val="009413E0"/>
    <w:rsid w:val="0094184C"/>
    <w:rsid w:val="00942199"/>
    <w:rsid w:val="009428F0"/>
    <w:rsid w:val="009434AD"/>
    <w:rsid w:val="009434DA"/>
    <w:rsid w:val="0094362F"/>
    <w:rsid w:val="00943D4F"/>
    <w:rsid w:val="00944002"/>
    <w:rsid w:val="00944542"/>
    <w:rsid w:val="00944918"/>
    <w:rsid w:val="00944DBF"/>
    <w:rsid w:val="00944FA3"/>
    <w:rsid w:val="00946064"/>
    <w:rsid w:val="009464AD"/>
    <w:rsid w:val="00946D15"/>
    <w:rsid w:val="00947A09"/>
    <w:rsid w:val="009516C4"/>
    <w:rsid w:val="00951BD2"/>
    <w:rsid w:val="00952016"/>
    <w:rsid w:val="00953DEC"/>
    <w:rsid w:val="009541E0"/>
    <w:rsid w:val="00954793"/>
    <w:rsid w:val="00954DBD"/>
    <w:rsid w:val="00955513"/>
    <w:rsid w:val="00955AB3"/>
    <w:rsid w:val="00956173"/>
    <w:rsid w:val="00956309"/>
    <w:rsid w:val="00956543"/>
    <w:rsid w:val="009565D1"/>
    <w:rsid w:val="009567DF"/>
    <w:rsid w:val="00956F98"/>
    <w:rsid w:val="009578E2"/>
    <w:rsid w:val="009605C6"/>
    <w:rsid w:val="00960DFA"/>
    <w:rsid w:val="00960EAC"/>
    <w:rsid w:val="0096173C"/>
    <w:rsid w:val="0096258C"/>
    <w:rsid w:val="00962ADD"/>
    <w:rsid w:val="00962EF6"/>
    <w:rsid w:val="0096349F"/>
    <w:rsid w:val="00963AFB"/>
    <w:rsid w:val="00964029"/>
    <w:rsid w:val="00964059"/>
    <w:rsid w:val="009646A4"/>
    <w:rsid w:val="00965012"/>
    <w:rsid w:val="0096525E"/>
    <w:rsid w:val="0096536B"/>
    <w:rsid w:val="00966AE3"/>
    <w:rsid w:val="009679D6"/>
    <w:rsid w:val="0097021F"/>
    <w:rsid w:val="00970F20"/>
    <w:rsid w:val="0097133A"/>
    <w:rsid w:val="00971A00"/>
    <w:rsid w:val="009725F3"/>
    <w:rsid w:val="0097271A"/>
    <w:rsid w:val="009728CB"/>
    <w:rsid w:val="00975096"/>
    <w:rsid w:val="009750CE"/>
    <w:rsid w:val="0097618C"/>
    <w:rsid w:val="00976A9D"/>
    <w:rsid w:val="00976F5C"/>
    <w:rsid w:val="0097774F"/>
    <w:rsid w:val="00977CBB"/>
    <w:rsid w:val="00980202"/>
    <w:rsid w:val="0098099F"/>
    <w:rsid w:val="009809F0"/>
    <w:rsid w:val="00980EFD"/>
    <w:rsid w:val="00981012"/>
    <w:rsid w:val="00981C0F"/>
    <w:rsid w:val="00981C3B"/>
    <w:rsid w:val="00982117"/>
    <w:rsid w:val="00982326"/>
    <w:rsid w:val="00982386"/>
    <w:rsid w:val="00983523"/>
    <w:rsid w:val="0098383F"/>
    <w:rsid w:val="00984713"/>
    <w:rsid w:val="009847ED"/>
    <w:rsid w:val="00984912"/>
    <w:rsid w:val="0098494F"/>
    <w:rsid w:val="00984A11"/>
    <w:rsid w:val="00985A83"/>
    <w:rsid w:val="00986348"/>
    <w:rsid w:val="00986C1D"/>
    <w:rsid w:val="0098710C"/>
    <w:rsid w:val="00987672"/>
    <w:rsid w:val="00990310"/>
    <w:rsid w:val="00990A0B"/>
    <w:rsid w:val="00990DBA"/>
    <w:rsid w:val="009910C5"/>
    <w:rsid w:val="00991936"/>
    <w:rsid w:val="00991B96"/>
    <w:rsid w:val="00992D85"/>
    <w:rsid w:val="00993954"/>
    <w:rsid w:val="00993B70"/>
    <w:rsid w:val="00994838"/>
    <w:rsid w:val="00994FAE"/>
    <w:rsid w:val="00995653"/>
    <w:rsid w:val="00995B37"/>
    <w:rsid w:val="0099703C"/>
    <w:rsid w:val="009A014F"/>
    <w:rsid w:val="009A0312"/>
    <w:rsid w:val="009A18D9"/>
    <w:rsid w:val="009A25C4"/>
    <w:rsid w:val="009A2992"/>
    <w:rsid w:val="009A2B57"/>
    <w:rsid w:val="009A2BD8"/>
    <w:rsid w:val="009A3835"/>
    <w:rsid w:val="009A43F2"/>
    <w:rsid w:val="009A4E34"/>
    <w:rsid w:val="009A52A9"/>
    <w:rsid w:val="009A57D7"/>
    <w:rsid w:val="009A658A"/>
    <w:rsid w:val="009A6C51"/>
    <w:rsid w:val="009A7226"/>
    <w:rsid w:val="009A739D"/>
    <w:rsid w:val="009A7D0B"/>
    <w:rsid w:val="009B06CF"/>
    <w:rsid w:val="009B0960"/>
    <w:rsid w:val="009B0F2F"/>
    <w:rsid w:val="009B1B1F"/>
    <w:rsid w:val="009B1DC7"/>
    <w:rsid w:val="009B2812"/>
    <w:rsid w:val="009B2FC9"/>
    <w:rsid w:val="009B33B0"/>
    <w:rsid w:val="009B3B5A"/>
    <w:rsid w:val="009B3ECC"/>
    <w:rsid w:val="009B3F84"/>
    <w:rsid w:val="009B50AC"/>
    <w:rsid w:val="009B514E"/>
    <w:rsid w:val="009B54B9"/>
    <w:rsid w:val="009B553F"/>
    <w:rsid w:val="009B5CC2"/>
    <w:rsid w:val="009B5DFD"/>
    <w:rsid w:val="009B6888"/>
    <w:rsid w:val="009B6D04"/>
    <w:rsid w:val="009C00EF"/>
    <w:rsid w:val="009C0678"/>
    <w:rsid w:val="009C139B"/>
    <w:rsid w:val="009C1433"/>
    <w:rsid w:val="009C185E"/>
    <w:rsid w:val="009C2649"/>
    <w:rsid w:val="009C2783"/>
    <w:rsid w:val="009C3156"/>
    <w:rsid w:val="009C32CF"/>
    <w:rsid w:val="009C3A09"/>
    <w:rsid w:val="009C3C47"/>
    <w:rsid w:val="009C5624"/>
    <w:rsid w:val="009C60C7"/>
    <w:rsid w:val="009C617E"/>
    <w:rsid w:val="009C72DB"/>
    <w:rsid w:val="009C7AE6"/>
    <w:rsid w:val="009C7AEC"/>
    <w:rsid w:val="009C7B60"/>
    <w:rsid w:val="009D005D"/>
    <w:rsid w:val="009D06DD"/>
    <w:rsid w:val="009D1047"/>
    <w:rsid w:val="009D163E"/>
    <w:rsid w:val="009D1F0D"/>
    <w:rsid w:val="009D2A0C"/>
    <w:rsid w:val="009D2D6E"/>
    <w:rsid w:val="009D2F40"/>
    <w:rsid w:val="009D303B"/>
    <w:rsid w:val="009D391B"/>
    <w:rsid w:val="009D44AC"/>
    <w:rsid w:val="009D45FC"/>
    <w:rsid w:val="009D488F"/>
    <w:rsid w:val="009D499A"/>
    <w:rsid w:val="009D5E15"/>
    <w:rsid w:val="009D5FD7"/>
    <w:rsid w:val="009D660E"/>
    <w:rsid w:val="009D68BB"/>
    <w:rsid w:val="009D6932"/>
    <w:rsid w:val="009D695B"/>
    <w:rsid w:val="009D6BA1"/>
    <w:rsid w:val="009E0FAA"/>
    <w:rsid w:val="009E12B6"/>
    <w:rsid w:val="009E293B"/>
    <w:rsid w:val="009E2AB0"/>
    <w:rsid w:val="009E301E"/>
    <w:rsid w:val="009E34B5"/>
    <w:rsid w:val="009E3BF8"/>
    <w:rsid w:val="009E3E90"/>
    <w:rsid w:val="009E45BA"/>
    <w:rsid w:val="009E4745"/>
    <w:rsid w:val="009E52C6"/>
    <w:rsid w:val="009E5675"/>
    <w:rsid w:val="009E59AA"/>
    <w:rsid w:val="009E5CD2"/>
    <w:rsid w:val="009E5DC7"/>
    <w:rsid w:val="009E6541"/>
    <w:rsid w:val="009E6C0A"/>
    <w:rsid w:val="009E6EF7"/>
    <w:rsid w:val="009E7BA9"/>
    <w:rsid w:val="009F0A82"/>
    <w:rsid w:val="009F2B80"/>
    <w:rsid w:val="009F30B3"/>
    <w:rsid w:val="009F3413"/>
    <w:rsid w:val="009F42A6"/>
    <w:rsid w:val="009F46A1"/>
    <w:rsid w:val="009F4AF3"/>
    <w:rsid w:val="009F4B50"/>
    <w:rsid w:val="009F53E3"/>
    <w:rsid w:val="009F5473"/>
    <w:rsid w:val="009F5568"/>
    <w:rsid w:val="009F5906"/>
    <w:rsid w:val="009F5D59"/>
    <w:rsid w:val="009F634D"/>
    <w:rsid w:val="009F639A"/>
    <w:rsid w:val="009F6420"/>
    <w:rsid w:val="009F646E"/>
    <w:rsid w:val="009F66A7"/>
    <w:rsid w:val="009F68F3"/>
    <w:rsid w:val="009F779E"/>
    <w:rsid w:val="009F7A4C"/>
    <w:rsid w:val="00A003D4"/>
    <w:rsid w:val="00A0046A"/>
    <w:rsid w:val="00A004B3"/>
    <w:rsid w:val="00A00BD8"/>
    <w:rsid w:val="00A00DA1"/>
    <w:rsid w:val="00A00DDC"/>
    <w:rsid w:val="00A0106B"/>
    <w:rsid w:val="00A013CA"/>
    <w:rsid w:val="00A01940"/>
    <w:rsid w:val="00A023FA"/>
    <w:rsid w:val="00A02A42"/>
    <w:rsid w:val="00A04E57"/>
    <w:rsid w:val="00A04F29"/>
    <w:rsid w:val="00A04F43"/>
    <w:rsid w:val="00A05B64"/>
    <w:rsid w:val="00A062BC"/>
    <w:rsid w:val="00A07297"/>
    <w:rsid w:val="00A07695"/>
    <w:rsid w:val="00A078E3"/>
    <w:rsid w:val="00A07903"/>
    <w:rsid w:val="00A105A4"/>
    <w:rsid w:val="00A1064F"/>
    <w:rsid w:val="00A10A1B"/>
    <w:rsid w:val="00A11C56"/>
    <w:rsid w:val="00A1296D"/>
    <w:rsid w:val="00A13121"/>
    <w:rsid w:val="00A141FC"/>
    <w:rsid w:val="00A144DC"/>
    <w:rsid w:val="00A1511D"/>
    <w:rsid w:val="00A1551C"/>
    <w:rsid w:val="00A1579C"/>
    <w:rsid w:val="00A15E60"/>
    <w:rsid w:val="00A16921"/>
    <w:rsid w:val="00A1707F"/>
    <w:rsid w:val="00A17D5D"/>
    <w:rsid w:val="00A2010A"/>
    <w:rsid w:val="00A20FFD"/>
    <w:rsid w:val="00A214D5"/>
    <w:rsid w:val="00A22013"/>
    <w:rsid w:val="00A227AD"/>
    <w:rsid w:val="00A22F69"/>
    <w:rsid w:val="00A23857"/>
    <w:rsid w:val="00A23BA3"/>
    <w:rsid w:val="00A24680"/>
    <w:rsid w:val="00A24960"/>
    <w:rsid w:val="00A25752"/>
    <w:rsid w:val="00A25AAE"/>
    <w:rsid w:val="00A25ACA"/>
    <w:rsid w:val="00A25DA4"/>
    <w:rsid w:val="00A2677B"/>
    <w:rsid w:val="00A269B3"/>
    <w:rsid w:val="00A275BB"/>
    <w:rsid w:val="00A278BD"/>
    <w:rsid w:val="00A27CB7"/>
    <w:rsid w:val="00A307A8"/>
    <w:rsid w:val="00A30B08"/>
    <w:rsid w:val="00A314A5"/>
    <w:rsid w:val="00A3188F"/>
    <w:rsid w:val="00A31D7A"/>
    <w:rsid w:val="00A32CE8"/>
    <w:rsid w:val="00A33C8E"/>
    <w:rsid w:val="00A3472E"/>
    <w:rsid w:val="00A34DB5"/>
    <w:rsid w:val="00A34F5B"/>
    <w:rsid w:val="00A3514A"/>
    <w:rsid w:val="00A3545D"/>
    <w:rsid w:val="00A35CE5"/>
    <w:rsid w:val="00A35D88"/>
    <w:rsid w:val="00A37106"/>
    <w:rsid w:val="00A3771F"/>
    <w:rsid w:val="00A37935"/>
    <w:rsid w:val="00A401AE"/>
    <w:rsid w:val="00A403CD"/>
    <w:rsid w:val="00A40FF9"/>
    <w:rsid w:val="00A411A3"/>
    <w:rsid w:val="00A41984"/>
    <w:rsid w:val="00A41DD0"/>
    <w:rsid w:val="00A41E81"/>
    <w:rsid w:val="00A41E90"/>
    <w:rsid w:val="00A42477"/>
    <w:rsid w:val="00A43573"/>
    <w:rsid w:val="00A43C45"/>
    <w:rsid w:val="00A43E09"/>
    <w:rsid w:val="00A4437A"/>
    <w:rsid w:val="00A44C12"/>
    <w:rsid w:val="00A459C4"/>
    <w:rsid w:val="00A45DF4"/>
    <w:rsid w:val="00A460EF"/>
    <w:rsid w:val="00A46883"/>
    <w:rsid w:val="00A4735B"/>
    <w:rsid w:val="00A475A7"/>
    <w:rsid w:val="00A47E54"/>
    <w:rsid w:val="00A50134"/>
    <w:rsid w:val="00A506C5"/>
    <w:rsid w:val="00A51444"/>
    <w:rsid w:val="00A51890"/>
    <w:rsid w:val="00A52C14"/>
    <w:rsid w:val="00A52DE0"/>
    <w:rsid w:val="00A52E29"/>
    <w:rsid w:val="00A53552"/>
    <w:rsid w:val="00A53624"/>
    <w:rsid w:val="00A546E6"/>
    <w:rsid w:val="00A54CC6"/>
    <w:rsid w:val="00A551D7"/>
    <w:rsid w:val="00A5534C"/>
    <w:rsid w:val="00A563D0"/>
    <w:rsid w:val="00A56697"/>
    <w:rsid w:val="00A56773"/>
    <w:rsid w:val="00A56FEE"/>
    <w:rsid w:val="00A57737"/>
    <w:rsid w:val="00A60B4A"/>
    <w:rsid w:val="00A60FF8"/>
    <w:rsid w:val="00A61BCB"/>
    <w:rsid w:val="00A61E63"/>
    <w:rsid w:val="00A62280"/>
    <w:rsid w:val="00A625A2"/>
    <w:rsid w:val="00A63066"/>
    <w:rsid w:val="00A6327B"/>
    <w:rsid w:val="00A63D83"/>
    <w:rsid w:val="00A63FD8"/>
    <w:rsid w:val="00A6452D"/>
    <w:rsid w:val="00A645EB"/>
    <w:rsid w:val="00A64919"/>
    <w:rsid w:val="00A64BF3"/>
    <w:rsid w:val="00A65E4F"/>
    <w:rsid w:val="00A65EEB"/>
    <w:rsid w:val="00A66887"/>
    <w:rsid w:val="00A66977"/>
    <w:rsid w:val="00A6722E"/>
    <w:rsid w:val="00A67525"/>
    <w:rsid w:val="00A67561"/>
    <w:rsid w:val="00A679C3"/>
    <w:rsid w:val="00A679F5"/>
    <w:rsid w:val="00A70955"/>
    <w:rsid w:val="00A70FBA"/>
    <w:rsid w:val="00A71152"/>
    <w:rsid w:val="00A7123C"/>
    <w:rsid w:val="00A718CD"/>
    <w:rsid w:val="00A71AB6"/>
    <w:rsid w:val="00A71E44"/>
    <w:rsid w:val="00A71FB5"/>
    <w:rsid w:val="00A72913"/>
    <w:rsid w:val="00A73A5A"/>
    <w:rsid w:val="00A73C51"/>
    <w:rsid w:val="00A74567"/>
    <w:rsid w:val="00A74A87"/>
    <w:rsid w:val="00A74E6A"/>
    <w:rsid w:val="00A75A99"/>
    <w:rsid w:val="00A7730A"/>
    <w:rsid w:val="00A779BF"/>
    <w:rsid w:val="00A8028B"/>
    <w:rsid w:val="00A80B93"/>
    <w:rsid w:val="00A80E5A"/>
    <w:rsid w:val="00A81971"/>
    <w:rsid w:val="00A81CBD"/>
    <w:rsid w:val="00A81F8B"/>
    <w:rsid w:val="00A836C7"/>
    <w:rsid w:val="00A83B8E"/>
    <w:rsid w:val="00A83E5A"/>
    <w:rsid w:val="00A84445"/>
    <w:rsid w:val="00A844A3"/>
    <w:rsid w:val="00A84FFE"/>
    <w:rsid w:val="00A87AD1"/>
    <w:rsid w:val="00A87D83"/>
    <w:rsid w:val="00A90225"/>
    <w:rsid w:val="00A90C72"/>
    <w:rsid w:val="00A90FAF"/>
    <w:rsid w:val="00A9101D"/>
    <w:rsid w:val="00A9128F"/>
    <w:rsid w:val="00A912D2"/>
    <w:rsid w:val="00A912E2"/>
    <w:rsid w:val="00A917A4"/>
    <w:rsid w:val="00A91861"/>
    <w:rsid w:val="00A91897"/>
    <w:rsid w:val="00A91B1B"/>
    <w:rsid w:val="00A924BA"/>
    <w:rsid w:val="00A92965"/>
    <w:rsid w:val="00A92A59"/>
    <w:rsid w:val="00A92B54"/>
    <w:rsid w:val="00A92C52"/>
    <w:rsid w:val="00A9302F"/>
    <w:rsid w:val="00A933B2"/>
    <w:rsid w:val="00A94CC1"/>
    <w:rsid w:val="00A956C8"/>
    <w:rsid w:val="00A95830"/>
    <w:rsid w:val="00A95978"/>
    <w:rsid w:val="00A95B0A"/>
    <w:rsid w:val="00A95F5D"/>
    <w:rsid w:val="00A96A01"/>
    <w:rsid w:val="00A96ABD"/>
    <w:rsid w:val="00A96DDE"/>
    <w:rsid w:val="00A9750C"/>
    <w:rsid w:val="00A97746"/>
    <w:rsid w:val="00A9795D"/>
    <w:rsid w:val="00AA07A8"/>
    <w:rsid w:val="00AA1AF4"/>
    <w:rsid w:val="00AA1AF9"/>
    <w:rsid w:val="00AA1DC6"/>
    <w:rsid w:val="00AA2F09"/>
    <w:rsid w:val="00AA3480"/>
    <w:rsid w:val="00AA5A7B"/>
    <w:rsid w:val="00AA60D6"/>
    <w:rsid w:val="00AA6204"/>
    <w:rsid w:val="00AA64B5"/>
    <w:rsid w:val="00AA6F33"/>
    <w:rsid w:val="00AA7490"/>
    <w:rsid w:val="00AA76BE"/>
    <w:rsid w:val="00AA7CA5"/>
    <w:rsid w:val="00AA7EB5"/>
    <w:rsid w:val="00AB0570"/>
    <w:rsid w:val="00AB0882"/>
    <w:rsid w:val="00AB0B79"/>
    <w:rsid w:val="00AB1017"/>
    <w:rsid w:val="00AB1419"/>
    <w:rsid w:val="00AB204D"/>
    <w:rsid w:val="00AB281F"/>
    <w:rsid w:val="00AB2DAA"/>
    <w:rsid w:val="00AB42A2"/>
    <w:rsid w:val="00AB489F"/>
    <w:rsid w:val="00AB57BB"/>
    <w:rsid w:val="00AB62BF"/>
    <w:rsid w:val="00AB6464"/>
    <w:rsid w:val="00AB7092"/>
    <w:rsid w:val="00AB7DCA"/>
    <w:rsid w:val="00AC026C"/>
    <w:rsid w:val="00AC1188"/>
    <w:rsid w:val="00AC182A"/>
    <w:rsid w:val="00AC1D56"/>
    <w:rsid w:val="00AC3ABA"/>
    <w:rsid w:val="00AC3BE1"/>
    <w:rsid w:val="00AC4272"/>
    <w:rsid w:val="00AC4C3A"/>
    <w:rsid w:val="00AC4D07"/>
    <w:rsid w:val="00AC5536"/>
    <w:rsid w:val="00AC58CD"/>
    <w:rsid w:val="00AC5CB6"/>
    <w:rsid w:val="00AC61B4"/>
    <w:rsid w:val="00AC6544"/>
    <w:rsid w:val="00AC69F1"/>
    <w:rsid w:val="00AC6AD8"/>
    <w:rsid w:val="00AC754A"/>
    <w:rsid w:val="00AC7B6D"/>
    <w:rsid w:val="00AD00DB"/>
    <w:rsid w:val="00AD0489"/>
    <w:rsid w:val="00AD13EB"/>
    <w:rsid w:val="00AD2406"/>
    <w:rsid w:val="00AD28BA"/>
    <w:rsid w:val="00AD2E6C"/>
    <w:rsid w:val="00AD34DC"/>
    <w:rsid w:val="00AD3905"/>
    <w:rsid w:val="00AD40DA"/>
    <w:rsid w:val="00AD43B8"/>
    <w:rsid w:val="00AD47D4"/>
    <w:rsid w:val="00AD4906"/>
    <w:rsid w:val="00AD58B9"/>
    <w:rsid w:val="00AD63EC"/>
    <w:rsid w:val="00AD6785"/>
    <w:rsid w:val="00AD72B0"/>
    <w:rsid w:val="00AD7BA7"/>
    <w:rsid w:val="00AE0372"/>
    <w:rsid w:val="00AE0829"/>
    <w:rsid w:val="00AE1620"/>
    <w:rsid w:val="00AE1683"/>
    <w:rsid w:val="00AE2039"/>
    <w:rsid w:val="00AE2789"/>
    <w:rsid w:val="00AE3909"/>
    <w:rsid w:val="00AE4229"/>
    <w:rsid w:val="00AE46C8"/>
    <w:rsid w:val="00AE479B"/>
    <w:rsid w:val="00AE52C2"/>
    <w:rsid w:val="00AE70B0"/>
    <w:rsid w:val="00AE7283"/>
    <w:rsid w:val="00AE77B5"/>
    <w:rsid w:val="00AE787C"/>
    <w:rsid w:val="00AF0597"/>
    <w:rsid w:val="00AF11EA"/>
    <w:rsid w:val="00AF18A1"/>
    <w:rsid w:val="00AF1951"/>
    <w:rsid w:val="00AF1AA8"/>
    <w:rsid w:val="00AF2D60"/>
    <w:rsid w:val="00AF333B"/>
    <w:rsid w:val="00AF3811"/>
    <w:rsid w:val="00AF3B44"/>
    <w:rsid w:val="00AF3F5A"/>
    <w:rsid w:val="00AF4184"/>
    <w:rsid w:val="00AF493E"/>
    <w:rsid w:val="00AF6307"/>
    <w:rsid w:val="00AF651C"/>
    <w:rsid w:val="00AF6816"/>
    <w:rsid w:val="00AF6A3B"/>
    <w:rsid w:val="00AF7919"/>
    <w:rsid w:val="00AF7DAA"/>
    <w:rsid w:val="00B00662"/>
    <w:rsid w:val="00B008AC"/>
    <w:rsid w:val="00B00C14"/>
    <w:rsid w:val="00B01D72"/>
    <w:rsid w:val="00B01F87"/>
    <w:rsid w:val="00B02A18"/>
    <w:rsid w:val="00B02B72"/>
    <w:rsid w:val="00B0323D"/>
    <w:rsid w:val="00B04C4A"/>
    <w:rsid w:val="00B05097"/>
    <w:rsid w:val="00B05189"/>
    <w:rsid w:val="00B05398"/>
    <w:rsid w:val="00B06892"/>
    <w:rsid w:val="00B072D5"/>
    <w:rsid w:val="00B07700"/>
    <w:rsid w:val="00B0789E"/>
    <w:rsid w:val="00B07F8E"/>
    <w:rsid w:val="00B10039"/>
    <w:rsid w:val="00B10D2B"/>
    <w:rsid w:val="00B117C0"/>
    <w:rsid w:val="00B11C41"/>
    <w:rsid w:val="00B11D1C"/>
    <w:rsid w:val="00B11FF6"/>
    <w:rsid w:val="00B1281A"/>
    <w:rsid w:val="00B12BB9"/>
    <w:rsid w:val="00B12CCB"/>
    <w:rsid w:val="00B12E6B"/>
    <w:rsid w:val="00B130EB"/>
    <w:rsid w:val="00B1328C"/>
    <w:rsid w:val="00B132CE"/>
    <w:rsid w:val="00B1338A"/>
    <w:rsid w:val="00B13458"/>
    <w:rsid w:val="00B139ED"/>
    <w:rsid w:val="00B14241"/>
    <w:rsid w:val="00B151E0"/>
    <w:rsid w:val="00B1539B"/>
    <w:rsid w:val="00B16B7A"/>
    <w:rsid w:val="00B16D41"/>
    <w:rsid w:val="00B17520"/>
    <w:rsid w:val="00B1758E"/>
    <w:rsid w:val="00B20065"/>
    <w:rsid w:val="00B208F8"/>
    <w:rsid w:val="00B21960"/>
    <w:rsid w:val="00B21CB8"/>
    <w:rsid w:val="00B22F58"/>
    <w:rsid w:val="00B233A5"/>
    <w:rsid w:val="00B23575"/>
    <w:rsid w:val="00B23AE7"/>
    <w:rsid w:val="00B24368"/>
    <w:rsid w:val="00B25077"/>
    <w:rsid w:val="00B25214"/>
    <w:rsid w:val="00B25588"/>
    <w:rsid w:val="00B25922"/>
    <w:rsid w:val="00B25C03"/>
    <w:rsid w:val="00B25C7F"/>
    <w:rsid w:val="00B2629C"/>
    <w:rsid w:val="00B26436"/>
    <w:rsid w:val="00B267BA"/>
    <w:rsid w:val="00B26E99"/>
    <w:rsid w:val="00B304EE"/>
    <w:rsid w:val="00B307CE"/>
    <w:rsid w:val="00B312FD"/>
    <w:rsid w:val="00B315BD"/>
    <w:rsid w:val="00B324D4"/>
    <w:rsid w:val="00B32500"/>
    <w:rsid w:val="00B34A3B"/>
    <w:rsid w:val="00B34DC1"/>
    <w:rsid w:val="00B351DC"/>
    <w:rsid w:val="00B352D4"/>
    <w:rsid w:val="00B366D0"/>
    <w:rsid w:val="00B3709C"/>
    <w:rsid w:val="00B371CB"/>
    <w:rsid w:val="00B3741D"/>
    <w:rsid w:val="00B37DF2"/>
    <w:rsid w:val="00B4154F"/>
    <w:rsid w:val="00B41723"/>
    <w:rsid w:val="00B417AB"/>
    <w:rsid w:val="00B41C49"/>
    <w:rsid w:val="00B41CDF"/>
    <w:rsid w:val="00B41EA9"/>
    <w:rsid w:val="00B4217B"/>
    <w:rsid w:val="00B42A8A"/>
    <w:rsid w:val="00B4388B"/>
    <w:rsid w:val="00B43ED3"/>
    <w:rsid w:val="00B447E7"/>
    <w:rsid w:val="00B4486F"/>
    <w:rsid w:val="00B45063"/>
    <w:rsid w:val="00B450A7"/>
    <w:rsid w:val="00B450FC"/>
    <w:rsid w:val="00B454D3"/>
    <w:rsid w:val="00B45909"/>
    <w:rsid w:val="00B45D5D"/>
    <w:rsid w:val="00B46555"/>
    <w:rsid w:val="00B46D30"/>
    <w:rsid w:val="00B47F06"/>
    <w:rsid w:val="00B513EC"/>
    <w:rsid w:val="00B51F50"/>
    <w:rsid w:val="00B52096"/>
    <w:rsid w:val="00B523F5"/>
    <w:rsid w:val="00B527C5"/>
    <w:rsid w:val="00B53D79"/>
    <w:rsid w:val="00B54581"/>
    <w:rsid w:val="00B54ABC"/>
    <w:rsid w:val="00B553B3"/>
    <w:rsid w:val="00B5544B"/>
    <w:rsid w:val="00B55B43"/>
    <w:rsid w:val="00B5612B"/>
    <w:rsid w:val="00B567D5"/>
    <w:rsid w:val="00B56E83"/>
    <w:rsid w:val="00B577D7"/>
    <w:rsid w:val="00B608CF"/>
    <w:rsid w:val="00B60C56"/>
    <w:rsid w:val="00B61045"/>
    <w:rsid w:val="00B6116B"/>
    <w:rsid w:val="00B6128D"/>
    <w:rsid w:val="00B61447"/>
    <w:rsid w:val="00B62787"/>
    <w:rsid w:val="00B628F3"/>
    <w:rsid w:val="00B62962"/>
    <w:rsid w:val="00B630EE"/>
    <w:rsid w:val="00B6322F"/>
    <w:rsid w:val="00B634D2"/>
    <w:rsid w:val="00B64405"/>
    <w:rsid w:val="00B644A6"/>
    <w:rsid w:val="00B646B9"/>
    <w:rsid w:val="00B64B91"/>
    <w:rsid w:val="00B656AC"/>
    <w:rsid w:val="00B660CB"/>
    <w:rsid w:val="00B663AB"/>
    <w:rsid w:val="00B66781"/>
    <w:rsid w:val="00B6690B"/>
    <w:rsid w:val="00B66E04"/>
    <w:rsid w:val="00B67044"/>
    <w:rsid w:val="00B67311"/>
    <w:rsid w:val="00B673D9"/>
    <w:rsid w:val="00B67E52"/>
    <w:rsid w:val="00B702CB"/>
    <w:rsid w:val="00B7069C"/>
    <w:rsid w:val="00B70821"/>
    <w:rsid w:val="00B709ED"/>
    <w:rsid w:val="00B70B21"/>
    <w:rsid w:val="00B70B37"/>
    <w:rsid w:val="00B7166E"/>
    <w:rsid w:val="00B72C6F"/>
    <w:rsid w:val="00B72CF1"/>
    <w:rsid w:val="00B7362C"/>
    <w:rsid w:val="00B73C40"/>
    <w:rsid w:val="00B73EBE"/>
    <w:rsid w:val="00B73F99"/>
    <w:rsid w:val="00B73FB0"/>
    <w:rsid w:val="00B7441F"/>
    <w:rsid w:val="00B74599"/>
    <w:rsid w:val="00B74962"/>
    <w:rsid w:val="00B74995"/>
    <w:rsid w:val="00B75038"/>
    <w:rsid w:val="00B75D5C"/>
    <w:rsid w:val="00B75D7C"/>
    <w:rsid w:val="00B76C47"/>
    <w:rsid w:val="00B76EFE"/>
    <w:rsid w:val="00B775E2"/>
    <w:rsid w:val="00B7784A"/>
    <w:rsid w:val="00B77E17"/>
    <w:rsid w:val="00B80151"/>
    <w:rsid w:val="00B811B6"/>
    <w:rsid w:val="00B81453"/>
    <w:rsid w:val="00B82A34"/>
    <w:rsid w:val="00B84913"/>
    <w:rsid w:val="00B84DEA"/>
    <w:rsid w:val="00B852B4"/>
    <w:rsid w:val="00B858A9"/>
    <w:rsid w:val="00B87134"/>
    <w:rsid w:val="00B87D51"/>
    <w:rsid w:val="00B9029D"/>
    <w:rsid w:val="00B9058A"/>
    <w:rsid w:val="00B90676"/>
    <w:rsid w:val="00B90FCE"/>
    <w:rsid w:val="00B91739"/>
    <w:rsid w:val="00B924A9"/>
    <w:rsid w:val="00B9263E"/>
    <w:rsid w:val="00B92906"/>
    <w:rsid w:val="00B940BC"/>
    <w:rsid w:val="00B94C2F"/>
    <w:rsid w:val="00B94FBE"/>
    <w:rsid w:val="00B95381"/>
    <w:rsid w:val="00B95706"/>
    <w:rsid w:val="00B958DA"/>
    <w:rsid w:val="00B95B26"/>
    <w:rsid w:val="00B966A9"/>
    <w:rsid w:val="00B968C2"/>
    <w:rsid w:val="00B96F9A"/>
    <w:rsid w:val="00B972E2"/>
    <w:rsid w:val="00B9780D"/>
    <w:rsid w:val="00BA0D29"/>
    <w:rsid w:val="00BA11B3"/>
    <w:rsid w:val="00BA15C8"/>
    <w:rsid w:val="00BA1620"/>
    <w:rsid w:val="00BA175A"/>
    <w:rsid w:val="00BA18E9"/>
    <w:rsid w:val="00BA1A3D"/>
    <w:rsid w:val="00BA1E54"/>
    <w:rsid w:val="00BA2050"/>
    <w:rsid w:val="00BA24B3"/>
    <w:rsid w:val="00BA2967"/>
    <w:rsid w:val="00BA3655"/>
    <w:rsid w:val="00BA3D0A"/>
    <w:rsid w:val="00BA3DD8"/>
    <w:rsid w:val="00BA4A7E"/>
    <w:rsid w:val="00BA4B89"/>
    <w:rsid w:val="00BA4C81"/>
    <w:rsid w:val="00BA4C93"/>
    <w:rsid w:val="00BA4D36"/>
    <w:rsid w:val="00BA50AE"/>
    <w:rsid w:val="00BA6074"/>
    <w:rsid w:val="00BA6816"/>
    <w:rsid w:val="00BA68B8"/>
    <w:rsid w:val="00BA75CB"/>
    <w:rsid w:val="00BB0B3B"/>
    <w:rsid w:val="00BB0BE3"/>
    <w:rsid w:val="00BB10CB"/>
    <w:rsid w:val="00BB18E3"/>
    <w:rsid w:val="00BB1E1F"/>
    <w:rsid w:val="00BB203F"/>
    <w:rsid w:val="00BB2B53"/>
    <w:rsid w:val="00BB36BE"/>
    <w:rsid w:val="00BB387D"/>
    <w:rsid w:val="00BB3FD9"/>
    <w:rsid w:val="00BB444F"/>
    <w:rsid w:val="00BB4651"/>
    <w:rsid w:val="00BB4BFC"/>
    <w:rsid w:val="00BB5A53"/>
    <w:rsid w:val="00BB61AB"/>
    <w:rsid w:val="00BB6225"/>
    <w:rsid w:val="00BB69B8"/>
    <w:rsid w:val="00BB70AB"/>
    <w:rsid w:val="00BB7864"/>
    <w:rsid w:val="00BB79DD"/>
    <w:rsid w:val="00BB7B51"/>
    <w:rsid w:val="00BB7FD9"/>
    <w:rsid w:val="00BC0028"/>
    <w:rsid w:val="00BC0293"/>
    <w:rsid w:val="00BC1906"/>
    <w:rsid w:val="00BC2FB2"/>
    <w:rsid w:val="00BC3461"/>
    <w:rsid w:val="00BC37B1"/>
    <w:rsid w:val="00BC3933"/>
    <w:rsid w:val="00BC3B18"/>
    <w:rsid w:val="00BC3E4A"/>
    <w:rsid w:val="00BC445B"/>
    <w:rsid w:val="00BC4DF3"/>
    <w:rsid w:val="00BC56B1"/>
    <w:rsid w:val="00BC6436"/>
    <w:rsid w:val="00BC6459"/>
    <w:rsid w:val="00BC748E"/>
    <w:rsid w:val="00BC7A88"/>
    <w:rsid w:val="00BC7AD4"/>
    <w:rsid w:val="00BD059D"/>
    <w:rsid w:val="00BD07CF"/>
    <w:rsid w:val="00BD126B"/>
    <w:rsid w:val="00BD1BF5"/>
    <w:rsid w:val="00BD2473"/>
    <w:rsid w:val="00BD2584"/>
    <w:rsid w:val="00BD2736"/>
    <w:rsid w:val="00BD31D9"/>
    <w:rsid w:val="00BD3B5D"/>
    <w:rsid w:val="00BD3D1E"/>
    <w:rsid w:val="00BD3E26"/>
    <w:rsid w:val="00BD3E29"/>
    <w:rsid w:val="00BD46E2"/>
    <w:rsid w:val="00BD48BF"/>
    <w:rsid w:val="00BD4E97"/>
    <w:rsid w:val="00BD53EC"/>
    <w:rsid w:val="00BD5808"/>
    <w:rsid w:val="00BD5D03"/>
    <w:rsid w:val="00BD60B2"/>
    <w:rsid w:val="00BD70EC"/>
    <w:rsid w:val="00BD7C47"/>
    <w:rsid w:val="00BD7FE3"/>
    <w:rsid w:val="00BE003C"/>
    <w:rsid w:val="00BE019D"/>
    <w:rsid w:val="00BE032D"/>
    <w:rsid w:val="00BE223D"/>
    <w:rsid w:val="00BE27BC"/>
    <w:rsid w:val="00BE33B4"/>
    <w:rsid w:val="00BE34B3"/>
    <w:rsid w:val="00BE467A"/>
    <w:rsid w:val="00BE484F"/>
    <w:rsid w:val="00BE4AD4"/>
    <w:rsid w:val="00BE69F4"/>
    <w:rsid w:val="00BE6E92"/>
    <w:rsid w:val="00BE6FF6"/>
    <w:rsid w:val="00BE74AD"/>
    <w:rsid w:val="00BE74BC"/>
    <w:rsid w:val="00BE7640"/>
    <w:rsid w:val="00BE770C"/>
    <w:rsid w:val="00BE7CC0"/>
    <w:rsid w:val="00BF1335"/>
    <w:rsid w:val="00BF1E3E"/>
    <w:rsid w:val="00BF2023"/>
    <w:rsid w:val="00BF209E"/>
    <w:rsid w:val="00BF2441"/>
    <w:rsid w:val="00BF26BF"/>
    <w:rsid w:val="00BF2B53"/>
    <w:rsid w:val="00BF2BF5"/>
    <w:rsid w:val="00BF2C38"/>
    <w:rsid w:val="00BF4040"/>
    <w:rsid w:val="00BF447F"/>
    <w:rsid w:val="00BF734F"/>
    <w:rsid w:val="00BF7429"/>
    <w:rsid w:val="00BF75AE"/>
    <w:rsid w:val="00BF7AC2"/>
    <w:rsid w:val="00C002E0"/>
    <w:rsid w:val="00C0202E"/>
    <w:rsid w:val="00C02121"/>
    <w:rsid w:val="00C02669"/>
    <w:rsid w:val="00C03401"/>
    <w:rsid w:val="00C0350C"/>
    <w:rsid w:val="00C03883"/>
    <w:rsid w:val="00C03E03"/>
    <w:rsid w:val="00C04862"/>
    <w:rsid w:val="00C048F2"/>
    <w:rsid w:val="00C04F69"/>
    <w:rsid w:val="00C05C60"/>
    <w:rsid w:val="00C05F78"/>
    <w:rsid w:val="00C060E6"/>
    <w:rsid w:val="00C068CD"/>
    <w:rsid w:val="00C070B4"/>
    <w:rsid w:val="00C0776A"/>
    <w:rsid w:val="00C10282"/>
    <w:rsid w:val="00C10E33"/>
    <w:rsid w:val="00C11869"/>
    <w:rsid w:val="00C119C3"/>
    <w:rsid w:val="00C11B59"/>
    <w:rsid w:val="00C12E22"/>
    <w:rsid w:val="00C1328E"/>
    <w:rsid w:val="00C1394B"/>
    <w:rsid w:val="00C13CD2"/>
    <w:rsid w:val="00C13D55"/>
    <w:rsid w:val="00C1421B"/>
    <w:rsid w:val="00C14894"/>
    <w:rsid w:val="00C14A82"/>
    <w:rsid w:val="00C16602"/>
    <w:rsid w:val="00C16D0D"/>
    <w:rsid w:val="00C173D4"/>
    <w:rsid w:val="00C1785F"/>
    <w:rsid w:val="00C204AB"/>
    <w:rsid w:val="00C21145"/>
    <w:rsid w:val="00C21446"/>
    <w:rsid w:val="00C21619"/>
    <w:rsid w:val="00C21F46"/>
    <w:rsid w:val="00C220B2"/>
    <w:rsid w:val="00C245F4"/>
    <w:rsid w:val="00C24861"/>
    <w:rsid w:val="00C25063"/>
    <w:rsid w:val="00C253F8"/>
    <w:rsid w:val="00C25D3B"/>
    <w:rsid w:val="00C26577"/>
    <w:rsid w:val="00C274D3"/>
    <w:rsid w:val="00C27787"/>
    <w:rsid w:val="00C27B91"/>
    <w:rsid w:val="00C27CEE"/>
    <w:rsid w:val="00C30313"/>
    <w:rsid w:val="00C30873"/>
    <w:rsid w:val="00C30A35"/>
    <w:rsid w:val="00C30E20"/>
    <w:rsid w:val="00C316CE"/>
    <w:rsid w:val="00C3173F"/>
    <w:rsid w:val="00C317BB"/>
    <w:rsid w:val="00C3240A"/>
    <w:rsid w:val="00C327B5"/>
    <w:rsid w:val="00C327F6"/>
    <w:rsid w:val="00C32A94"/>
    <w:rsid w:val="00C33304"/>
    <w:rsid w:val="00C334B8"/>
    <w:rsid w:val="00C3464B"/>
    <w:rsid w:val="00C3466C"/>
    <w:rsid w:val="00C34A81"/>
    <w:rsid w:val="00C35125"/>
    <w:rsid w:val="00C353BE"/>
    <w:rsid w:val="00C35A76"/>
    <w:rsid w:val="00C35FFD"/>
    <w:rsid w:val="00C3633C"/>
    <w:rsid w:val="00C366CD"/>
    <w:rsid w:val="00C37780"/>
    <w:rsid w:val="00C416FF"/>
    <w:rsid w:val="00C43578"/>
    <w:rsid w:val="00C4396D"/>
    <w:rsid w:val="00C44042"/>
    <w:rsid w:val="00C44555"/>
    <w:rsid w:val="00C44C75"/>
    <w:rsid w:val="00C4559F"/>
    <w:rsid w:val="00C45C7F"/>
    <w:rsid w:val="00C463D3"/>
    <w:rsid w:val="00C46528"/>
    <w:rsid w:val="00C46E20"/>
    <w:rsid w:val="00C46F98"/>
    <w:rsid w:val="00C50C32"/>
    <w:rsid w:val="00C51027"/>
    <w:rsid w:val="00C51154"/>
    <w:rsid w:val="00C51408"/>
    <w:rsid w:val="00C523DB"/>
    <w:rsid w:val="00C52E1E"/>
    <w:rsid w:val="00C53471"/>
    <w:rsid w:val="00C53575"/>
    <w:rsid w:val="00C537A5"/>
    <w:rsid w:val="00C53A4D"/>
    <w:rsid w:val="00C54349"/>
    <w:rsid w:val="00C54679"/>
    <w:rsid w:val="00C551CE"/>
    <w:rsid w:val="00C555FD"/>
    <w:rsid w:val="00C55C44"/>
    <w:rsid w:val="00C565F3"/>
    <w:rsid w:val="00C56700"/>
    <w:rsid w:val="00C5672C"/>
    <w:rsid w:val="00C57C58"/>
    <w:rsid w:val="00C60F37"/>
    <w:rsid w:val="00C611EC"/>
    <w:rsid w:val="00C6156B"/>
    <w:rsid w:val="00C6244E"/>
    <w:rsid w:val="00C62561"/>
    <w:rsid w:val="00C636E0"/>
    <w:rsid w:val="00C63BB5"/>
    <w:rsid w:val="00C64086"/>
    <w:rsid w:val="00C64411"/>
    <w:rsid w:val="00C64AB8"/>
    <w:rsid w:val="00C64D26"/>
    <w:rsid w:val="00C65158"/>
    <w:rsid w:val="00C65DF8"/>
    <w:rsid w:val="00C65F52"/>
    <w:rsid w:val="00C661E8"/>
    <w:rsid w:val="00C663F4"/>
    <w:rsid w:val="00C66711"/>
    <w:rsid w:val="00C66995"/>
    <w:rsid w:val="00C66CCA"/>
    <w:rsid w:val="00C67306"/>
    <w:rsid w:val="00C70F4F"/>
    <w:rsid w:val="00C713D7"/>
    <w:rsid w:val="00C7172A"/>
    <w:rsid w:val="00C7186F"/>
    <w:rsid w:val="00C73938"/>
    <w:rsid w:val="00C73E9B"/>
    <w:rsid w:val="00C741BE"/>
    <w:rsid w:val="00C744C5"/>
    <w:rsid w:val="00C75350"/>
    <w:rsid w:val="00C753EA"/>
    <w:rsid w:val="00C75401"/>
    <w:rsid w:val="00C75849"/>
    <w:rsid w:val="00C760B0"/>
    <w:rsid w:val="00C76D7F"/>
    <w:rsid w:val="00C80D6F"/>
    <w:rsid w:val="00C80F8F"/>
    <w:rsid w:val="00C81634"/>
    <w:rsid w:val="00C81695"/>
    <w:rsid w:val="00C816C0"/>
    <w:rsid w:val="00C8254D"/>
    <w:rsid w:val="00C826D8"/>
    <w:rsid w:val="00C8292A"/>
    <w:rsid w:val="00C82DA9"/>
    <w:rsid w:val="00C83266"/>
    <w:rsid w:val="00C83512"/>
    <w:rsid w:val="00C842C6"/>
    <w:rsid w:val="00C844F9"/>
    <w:rsid w:val="00C84C18"/>
    <w:rsid w:val="00C84DC6"/>
    <w:rsid w:val="00C85CFD"/>
    <w:rsid w:val="00C86638"/>
    <w:rsid w:val="00C86BC6"/>
    <w:rsid w:val="00C871A9"/>
    <w:rsid w:val="00C87279"/>
    <w:rsid w:val="00C873C8"/>
    <w:rsid w:val="00C90DFC"/>
    <w:rsid w:val="00C91CF5"/>
    <w:rsid w:val="00C9222C"/>
    <w:rsid w:val="00C92504"/>
    <w:rsid w:val="00C926FB"/>
    <w:rsid w:val="00C927D0"/>
    <w:rsid w:val="00C928B6"/>
    <w:rsid w:val="00C92EC5"/>
    <w:rsid w:val="00C93013"/>
    <w:rsid w:val="00C9363E"/>
    <w:rsid w:val="00C93735"/>
    <w:rsid w:val="00C93812"/>
    <w:rsid w:val="00C9401C"/>
    <w:rsid w:val="00C94352"/>
    <w:rsid w:val="00C94C14"/>
    <w:rsid w:val="00C94E42"/>
    <w:rsid w:val="00C94E6B"/>
    <w:rsid w:val="00C95A21"/>
    <w:rsid w:val="00C96203"/>
    <w:rsid w:val="00C96DBB"/>
    <w:rsid w:val="00C9763E"/>
    <w:rsid w:val="00C97919"/>
    <w:rsid w:val="00C97990"/>
    <w:rsid w:val="00CA0ADD"/>
    <w:rsid w:val="00CA0FE8"/>
    <w:rsid w:val="00CA1312"/>
    <w:rsid w:val="00CA168C"/>
    <w:rsid w:val="00CA2654"/>
    <w:rsid w:val="00CA32BF"/>
    <w:rsid w:val="00CA3893"/>
    <w:rsid w:val="00CA4BE7"/>
    <w:rsid w:val="00CA6956"/>
    <w:rsid w:val="00CA7411"/>
    <w:rsid w:val="00CA7507"/>
    <w:rsid w:val="00CA7BD0"/>
    <w:rsid w:val="00CB0099"/>
    <w:rsid w:val="00CB036C"/>
    <w:rsid w:val="00CB10B1"/>
    <w:rsid w:val="00CB1882"/>
    <w:rsid w:val="00CB1A62"/>
    <w:rsid w:val="00CB1EE5"/>
    <w:rsid w:val="00CB2149"/>
    <w:rsid w:val="00CB251C"/>
    <w:rsid w:val="00CB294E"/>
    <w:rsid w:val="00CB2F7B"/>
    <w:rsid w:val="00CB324B"/>
    <w:rsid w:val="00CB40B7"/>
    <w:rsid w:val="00CB4290"/>
    <w:rsid w:val="00CB4BAB"/>
    <w:rsid w:val="00CB4DA9"/>
    <w:rsid w:val="00CB50F3"/>
    <w:rsid w:val="00CB584B"/>
    <w:rsid w:val="00CB5987"/>
    <w:rsid w:val="00CB63DA"/>
    <w:rsid w:val="00CB7656"/>
    <w:rsid w:val="00CB7CCA"/>
    <w:rsid w:val="00CC0250"/>
    <w:rsid w:val="00CC07FE"/>
    <w:rsid w:val="00CC09CD"/>
    <w:rsid w:val="00CC16FD"/>
    <w:rsid w:val="00CC1F1A"/>
    <w:rsid w:val="00CC292B"/>
    <w:rsid w:val="00CC2C17"/>
    <w:rsid w:val="00CC39D4"/>
    <w:rsid w:val="00CC3CD2"/>
    <w:rsid w:val="00CC3E87"/>
    <w:rsid w:val="00CC4698"/>
    <w:rsid w:val="00CC5224"/>
    <w:rsid w:val="00CC54F5"/>
    <w:rsid w:val="00CC5928"/>
    <w:rsid w:val="00CC5F9F"/>
    <w:rsid w:val="00CC6039"/>
    <w:rsid w:val="00CC608C"/>
    <w:rsid w:val="00CC7366"/>
    <w:rsid w:val="00CC7673"/>
    <w:rsid w:val="00CD02E2"/>
    <w:rsid w:val="00CD03B4"/>
    <w:rsid w:val="00CD0DA1"/>
    <w:rsid w:val="00CD108D"/>
    <w:rsid w:val="00CD138B"/>
    <w:rsid w:val="00CD1EE7"/>
    <w:rsid w:val="00CD25F5"/>
    <w:rsid w:val="00CD2666"/>
    <w:rsid w:val="00CD2D30"/>
    <w:rsid w:val="00CD3401"/>
    <w:rsid w:val="00CD3C3E"/>
    <w:rsid w:val="00CD4261"/>
    <w:rsid w:val="00CD4DB4"/>
    <w:rsid w:val="00CD50A1"/>
    <w:rsid w:val="00CD523E"/>
    <w:rsid w:val="00CD623B"/>
    <w:rsid w:val="00CD6403"/>
    <w:rsid w:val="00CD6953"/>
    <w:rsid w:val="00CD696B"/>
    <w:rsid w:val="00CD76CE"/>
    <w:rsid w:val="00CD7DCF"/>
    <w:rsid w:val="00CE041B"/>
    <w:rsid w:val="00CE07FD"/>
    <w:rsid w:val="00CE0E85"/>
    <w:rsid w:val="00CE288B"/>
    <w:rsid w:val="00CE2924"/>
    <w:rsid w:val="00CE2C88"/>
    <w:rsid w:val="00CE31D8"/>
    <w:rsid w:val="00CE3830"/>
    <w:rsid w:val="00CE3A84"/>
    <w:rsid w:val="00CE4016"/>
    <w:rsid w:val="00CE4034"/>
    <w:rsid w:val="00CE4E4B"/>
    <w:rsid w:val="00CE52DE"/>
    <w:rsid w:val="00CE53B8"/>
    <w:rsid w:val="00CE587A"/>
    <w:rsid w:val="00CE5AC0"/>
    <w:rsid w:val="00CE5B02"/>
    <w:rsid w:val="00CE5B96"/>
    <w:rsid w:val="00CE65E8"/>
    <w:rsid w:val="00CE67C0"/>
    <w:rsid w:val="00CE7B97"/>
    <w:rsid w:val="00CF0528"/>
    <w:rsid w:val="00CF0CED"/>
    <w:rsid w:val="00CF13A0"/>
    <w:rsid w:val="00CF187F"/>
    <w:rsid w:val="00CF1892"/>
    <w:rsid w:val="00CF1B5B"/>
    <w:rsid w:val="00CF21AD"/>
    <w:rsid w:val="00CF2356"/>
    <w:rsid w:val="00CF42F5"/>
    <w:rsid w:val="00CF5047"/>
    <w:rsid w:val="00CF50AC"/>
    <w:rsid w:val="00CF50C4"/>
    <w:rsid w:val="00CF60E2"/>
    <w:rsid w:val="00CF6A8A"/>
    <w:rsid w:val="00CF6B91"/>
    <w:rsid w:val="00CF7830"/>
    <w:rsid w:val="00CF7FDE"/>
    <w:rsid w:val="00D001A2"/>
    <w:rsid w:val="00D00379"/>
    <w:rsid w:val="00D0097C"/>
    <w:rsid w:val="00D00CD9"/>
    <w:rsid w:val="00D00FD0"/>
    <w:rsid w:val="00D017E7"/>
    <w:rsid w:val="00D02CAE"/>
    <w:rsid w:val="00D0325D"/>
    <w:rsid w:val="00D039B7"/>
    <w:rsid w:val="00D03A02"/>
    <w:rsid w:val="00D04C87"/>
    <w:rsid w:val="00D04FAF"/>
    <w:rsid w:val="00D05044"/>
    <w:rsid w:val="00D050BA"/>
    <w:rsid w:val="00D05191"/>
    <w:rsid w:val="00D05292"/>
    <w:rsid w:val="00D05976"/>
    <w:rsid w:val="00D061C0"/>
    <w:rsid w:val="00D0698D"/>
    <w:rsid w:val="00D06F03"/>
    <w:rsid w:val="00D07738"/>
    <w:rsid w:val="00D078BF"/>
    <w:rsid w:val="00D07BDD"/>
    <w:rsid w:val="00D10299"/>
    <w:rsid w:val="00D10A4C"/>
    <w:rsid w:val="00D10E33"/>
    <w:rsid w:val="00D115C3"/>
    <w:rsid w:val="00D11C53"/>
    <w:rsid w:val="00D12906"/>
    <w:rsid w:val="00D12B30"/>
    <w:rsid w:val="00D1320E"/>
    <w:rsid w:val="00D1393B"/>
    <w:rsid w:val="00D13D0F"/>
    <w:rsid w:val="00D149B3"/>
    <w:rsid w:val="00D159B6"/>
    <w:rsid w:val="00D15DFB"/>
    <w:rsid w:val="00D2034A"/>
    <w:rsid w:val="00D2093C"/>
    <w:rsid w:val="00D216DA"/>
    <w:rsid w:val="00D21ECA"/>
    <w:rsid w:val="00D22ABA"/>
    <w:rsid w:val="00D22D80"/>
    <w:rsid w:val="00D231C9"/>
    <w:rsid w:val="00D233E4"/>
    <w:rsid w:val="00D23413"/>
    <w:rsid w:val="00D2367A"/>
    <w:rsid w:val="00D23AD9"/>
    <w:rsid w:val="00D24AC4"/>
    <w:rsid w:val="00D24B74"/>
    <w:rsid w:val="00D24CFA"/>
    <w:rsid w:val="00D24FD9"/>
    <w:rsid w:val="00D25870"/>
    <w:rsid w:val="00D27107"/>
    <w:rsid w:val="00D30019"/>
    <w:rsid w:val="00D3058E"/>
    <w:rsid w:val="00D305BC"/>
    <w:rsid w:val="00D30C87"/>
    <w:rsid w:val="00D312F4"/>
    <w:rsid w:val="00D3168B"/>
    <w:rsid w:val="00D32059"/>
    <w:rsid w:val="00D32D84"/>
    <w:rsid w:val="00D33FAD"/>
    <w:rsid w:val="00D34918"/>
    <w:rsid w:val="00D3544A"/>
    <w:rsid w:val="00D35BE5"/>
    <w:rsid w:val="00D37BFF"/>
    <w:rsid w:val="00D37F87"/>
    <w:rsid w:val="00D40096"/>
    <w:rsid w:val="00D4122E"/>
    <w:rsid w:val="00D41450"/>
    <w:rsid w:val="00D41E72"/>
    <w:rsid w:val="00D4243E"/>
    <w:rsid w:val="00D43704"/>
    <w:rsid w:val="00D45804"/>
    <w:rsid w:val="00D463CA"/>
    <w:rsid w:val="00D468C2"/>
    <w:rsid w:val="00D47811"/>
    <w:rsid w:val="00D47BB2"/>
    <w:rsid w:val="00D47EA8"/>
    <w:rsid w:val="00D503B5"/>
    <w:rsid w:val="00D50A85"/>
    <w:rsid w:val="00D51980"/>
    <w:rsid w:val="00D52DFD"/>
    <w:rsid w:val="00D534C2"/>
    <w:rsid w:val="00D539B5"/>
    <w:rsid w:val="00D53E29"/>
    <w:rsid w:val="00D53E3B"/>
    <w:rsid w:val="00D54479"/>
    <w:rsid w:val="00D544CA"/>
    <w:rsid w:val="00D54BBC"/>
    <w:rsid w:val="00D55B05"/>
    <w:rsid w:val="00D55EA4"/>
    <w:rsid w:val="00D5606E"/>
    <w:rsid w:val="00D560CE"/>
    <w:rsid w:val="00D56B08"/>
    <w:rsid w:val="00D56B1F"/>
    <w:rsid w:val="00D572A0"/>
    <w:rsid w:val="00D57881"/>
    <w:rsid w:val="00D60B70"/>
    <w:rsid w:val="00D60C0A"/>
    <w:rsid w:val="00D60F15"/>
    <w:rsid w:val="00D6199F"/>
    <w:rsid w:val="00D61D94"/>
    <w:rsid w:val="00D629E6"/>
    <w:rsid w:val="00D62C81"/>
    <w:rsid w:val="00D630BF"/>
    <w:rsid w:val="00D63BCB"/>
    <w:rsid w:val="00D64201"/>
    <w:rsid w:val="00D6425C"/>
    <w:rsid w:val="00D64476"/>
    <w:rsid w:val="00D64610"/>
    <w:rsid w:val="00D648C3"/>
    <w:rsid w:val="00D6519D"/>
    <w:rsid w:val="00D65685"/>
    <w:rsid w:val="00D656A5"/>
    <w:rsid w:val="00D65F18"/>
    <w:rsid w:val="00D65F97"/>
    <w:rsid w:val="00D661E1"/>
    <w:rsid w:val="00D66C04"/>
    <w:rsid w:val="00D66D56"/>
    <w:rsid w:val="00D671B5"/>
    <w:rsid w:val="00D67B23"/>
    <w:rsid w:val="00D706B5"/>
    <w:rsid w:val="00D706B6"/>
    <w:rsid w:val="00D70BF6"/>
    <w:rsid w:val="00D7175A"/>
    <w:rsid w:val="00D71D32"/>
    <w:rsid w:val="00D71F75"/>
    <w:rsid w:val="00D72716"/>
    <w:rsid w:val="00D733D7"/>
    <w:rsid w:val="00D735F3"/>
    <w:rsid w:val="00D739F9"/>
    <w:rsid w:val="00D741BE"/>
    <w:rsid w:val="00D74592"/>
    <w:rsid w:val="00D74AA0"/>
    <w:rsid w:val="00D74E2F"/>
    <w:rsid w:val="00D74E39"/>
    <w:rsid w:val="00D75578"/>
    <w:rsid w:val="00D75FFA"/>
    <w:rsid w:val="00D77845"/>
    <w:rsid w:val="00D77CA3"/>
    <w:rsid w:val="00D77FB0"/>
    <w:rsid w:val="00D8021B"/>
    <w:rsid w:val="00D804EF"/>
    <w:rsid w:val="00D8088F"/>
    <w:rsid w:val="00D80A19"/>
    <w:rsid w:val="00D81C03"/>
    <w:rsid w:val="00D81E1A"/>
    <w:rsid w:val="00D826F9"/>
    <w:rsid w:val="00D8270D"/>
    <w:rsid w:val="00D82EEA"/>
    <w:rsid w:val="00D8342F"/>
    <w:rsid w:val="00D8355D"/>
    <w:rsid w:val="00D843A7"/>
    <w:rsid w:val="00D84676"/>
    <w:rsid w:val="00D84AB4"/>
    <w:rsid w:val="00D855ED"/>
    <w:rsid w:val="00D859F7"/>
    <w:rsid w:val="00D85C54"/>
    <w:rsid w:val="00D863BE"/>
    <w:rsid w:val="00D87611"/>
    <w:rsid w:val="00D90018"/>
    <w:rsid w:val="00D9076C"/>
    <w:rsid w:val="00D908B5"/>
    <w:rsid w:val="00D90F56"/>
    <w:rsid w:val="00D915C7"/>
    <w:rsid w:val="00D91F08"/>
    <w:rsid w:val="00D921A0"/>
    <w:rsid w:val="00D9250D"/>
    <w:rsid w:val="00D92D9C"/>
    <w:rsid w:val="00D92F43"/>
    <w:rsid w:val="00D93667"/>
    <w:rsid w:val="00D93A87"/>
    <w:rsid w:val="00D93B0C"/>
    <w:rsid w:val="00D9459A"/>
    <w:rsid w:val="00D94C84"/>
    <w:rsid w:val="00D95225"/>
    <w:rsid w:val="00D960B2"/>
    <w:rsid w:val="00D9662F"/>
    <w:rsid w:val="00D97651"/>
    <w:rsid w:val="00D979DC"/>
    <w:rsid w:val="00D97B67"/>
    <w:rsid w:val="00D97D92"/>
    <w:rsid w:val="00DA01D4"/>
    <w:rsid w:val="00DA03BA"/>
    <w:rsid w:val="00DA081E"/>
    <w:rsid w:val="00DA1732"/>
    <w:rsid w:val="00DA1BED"/>
    <w:rsid w:val="00DA1C02"/>
    <w:rsid w:val="00DA1D8F"/>
    <w:rsid w:val="00DA1F16"/>
    <w:rsid w:val="00DA237E"/>
    <w:rsid w:val="00DA29FB"/>
    <w:rsid w:val="00DA3079"/>
    <w:rsid w:val="00DA3FE1"/>
    <w:rsid w:val="00DA47DC"/>
    <w:rsid w:val="00DA4B2A"/>
    <w:rsid w:val="00DA5599"/>
    <w:rsid w:val="00DA5A45"/>
    <w:rsid w:val="00DA6908"/>
    <w:rsid w:val="00DA7310"/>
    <w:rsid w:val="00DA7E60"/>
    <w:rsid w:val="00DA7F56"/>
    <w:rsid w:val="00DB00CF"/>
    <w:rsid w:val="00DB0D1D"/>
    <w:rsid w:val="00DB16E6"/>
    <w:rsid w:val="00DB20BA"/>
    <w:rsid w:val="00DB3997"/>
    <w:rsid w:val="00DB3DB1"/>
    <w:rsid w:val="00DB41E5"/>
    <w:rsid w:val="00DB4DA3"/>
    <w:rsid w:val="00DB4E30"/>
    <w:rsid w:val="00DB74C3"/>
    <w:rsid w:val="00DC097A"/>
    <w:rsid w:val="00DC2725"/>
    <w:rsid w:val="00DC32DA"/>
    <w:rsid w:val="00DC3876"/>
    <w:rsid w:val="00DC3A08"/>
    <w:rsid w:val="00DC4830"/>
    <w:rsid w:val="00DC5051"/>
    <w:rsid w:val="00DC5484"/>
    <w:rsid w:val="00DC5DFB"/>
    <w:rsid w:val="00DC5EB7"/>
    <w:rsid w:val="00DC621C"/>
    <w:rsid w:val="00DC661D"/>
    <w:rsid w:val="00DC75BF"/>
    <w:rsid w:val="00DC7819"/>
    <w:rsid w:val="00DD0D18"/>
    <w:rsid w:val="00DD0FE9"/>
    <w:rsid w:val="00DD1423"/>
    <w:rsid w:val="00DD282D"/>
    <w:rsid w:val="00DD2831"/>
    <w:rsid w:val="00DD2E67"/>
    <w:rsid w:val="00DD35C6"/>
    <w:rsid w:val="00DD44E4"/>
    <w:rsid w:val="00DD4629"/>
    <w:rsid w:val="00DD4D34"/>
    <w:rsid w:val="00DD5726"/>
    <w:rsid w:val="00DD5B90"/>
    <w:rsid w:val="00DD623B"/>
    <w:rsid w:val="00DD6AE8"/>
    <w:rsid w:val="00DD6EEB"/>
    <w:rsid w:val="00DD7A63"/>
    <w:rsid w:val="00DD7F9F"/>
    <w:rsid w:val="00DE04E5"/>
    <w:rsid w:val="00DE0EF4"/>
    <w:rsid w:val="00DE174B"/>
    <w:rsid w:val="00DE1C82"/>
    <w:rsid w:val="00DE2585"/>
    <w:rsid w:val="00DE3157"/>
    <w:rsid w:val="00DE3A61"/>
    <w:rsid w:val="00DE45F4"/>
    <w:rsid w:val="00DE5F65"/>
    <w:rsid w:val="00DE60D9"/>
    <w:rsid w:val="00DE63EF"/>
    <w:rsid w:val="00DE7488"/>
    <w:rsid w:val="00DE7EF1"/>
    <w:rsid w:val="00DE7FF9"/>
    <w:rsid w:val="00DF017A"/>
    <w:rsid w:val="00DF03A3"/>
    <w:rsid w:val="00DF0BB4"/>
    <w:rsid w:val="00DF101B"/>
    <w:rsid w:val="00DF11A9"/>
    <w:rsid w:val="00DF1242"/>
    <w:rsid w:val="00DF1679"/>
    <w:rsid w:val="00DF2517"/>
    <w:rsid w:val="00DF25A1"/>
    <w:rsid w:val="00DF2940"/>
    <w:rsid w:val="00DF2E72"/>
    <w:rsid w:val="00DF3F26"/>
    <w:rsid w:val="00DF4978"/>
    <w:rsid w:val="00DF5394"/>
    <w:rsid w:val="00DF5467"/>
    <w:rsid w:val="00DF6181"/>
    <w:rsid w:val="00DF6504"/>
    <w:rsid w:val="00DF6814"/>
    <w:rsid w:val="00DF6868"/>
    <w:rsid w:val="00DF6B52"/>
    <w:rsid w:val="00DF6C5E"/>
    <w:rsid w:val="00E00072"/>
    <w:rsid w:val="00E005E2"/>
    <w:rsid w:val="00E007CB"/>
    <w:rsid w:val="00E007D5"/>
    <w:rsid w:val="00E00C07"/>
    <w:rsid w:val="00E00F67"/>
    <w:rsid w:val="00E02D63"/>
    <w:rsid w:val="00E02FC9"/>
    <w:rsid w:val="00E03054"/>
    <w:rsid w:val="00E03F11"/>
    <w:rsid w:val="00E047C6"/>
    <w:rsid w:val="00E0549F"/>
    <w:rsid w:val="00E05E29"/>
    <w:rsid w:val="00E066A0"/>
    <w:rsid w:val="00E06AC9"/>
    <w:rsid w:val="00E070F8"/>
    <w:rsid w:val="00E103B6"/>
    <w:rsid w:val="00E11EBD"/>
    <w:rsid w:val="00E11FD2"/>
    <w:rsid w:val="00E1260D"/>
    <w:rsid w:val="00E12D7E"/>
    <w:rsid w:val="00E135BE"/>
    <w:rsid w:val="00E136EC"/>
    <w:rsid w:val="00E13925"/>
    <w:rsid w:val="00E13F0A"/>
    <w:rsid w:val="00E14517"/>
    <w:rsid w:val="00E14601"/>
    <w:rsid w:val="00E14D1F"/>
    <w:rsid w:val="00E14DBB"/>
    <w:rsid w:val="00E1524D"/>
    <w:rsid w:val="00E15E4E"/>
    <w:rsid w:val="00E16023"/>
    <w:rsid w:val="00E16310"/>
    <w:rsid w:val="00E16328"/>
    <w:rsid w:val="00E20E89"/>
    <w:rsid w:val="00E210DC"/>
    <w:rsid w:val="00E21228"/>
    <w:rsid w:val="00E2132F"/>
    <w:rsid w:val="00E221B3"/>
    <w:rsid w:val="00E24443"/>
    <w:rsid w:val="00E247EC"/>
    <w:rsid w:val="00E24E4D"/>
    <w:rsid w:val="00E24F85"/>
    <w:rsid w:val="00E25369"/>
    <w:rsid w:val="00E25A60"/>
    <w:rsid w:val="00E25D4C"/>
    <w:rsid w:val="00E26196"/>
    <w:rsid w:val="00E2659B"/>
    <w:rsid w:val="00E302BD"/>
    <w:rsid w:val="00E314F0"/>
    <w:rsid w:val="00E31D2E"/>
    <w:rsid w:val="00E325D9"/>
    <w:rsid w:val="00E34113"/>
    <w:rsid w:val="00E3450E"/>
    <w:rsid w:val="00E35384"/>
    <w:rsid w:val="00E35B81"/>
    <w:rsid w:val="00E35BD2"/>
    <w:rsid w:val="00E35F03"/>
    <w:rsid w:val="00E36177"/>
    <w:rsid w:val="00E3654A"/>
    <w:rsid w:val="00E36E81"/>
    <w:rsid w:val="00E41F4E"/>
    <w:rsid w:val="00E42251"/>
    <w:rsid w:val="00E422BF"/>
    <w:rsid w:val="00E42BEC"/>
    <w:rsid w:val="00E42DF6"/>
    <w:rsid w:val="00E43592"/>
    <w:rsid w:val="00E43A2C"/>
    <w:rsid w:val="00E44B60"/>
    <w:rsid w:val="00E456EA"/>
    <w:rsid w:val="00E45DC3"/>
    <w:rsid w:val="00E45EDB"/>
    <w:rsid w:val="00E460E6"/>
    <w:rsid w:val="00E460FA"/>
    <w:rsid w:val="00E46290"/>
    <w:rsid w:val="00E4667C"/>
    <w:rsid w:val="00E46A48"/>
    <w:rsid w:val="00E46D8E"/>
    <w:rsid w:val="00E47177"/>
    <w:rsid w:val="00E477FE"/>
    <w:rsid w:val="00E478CD"/>
    <w:rsid w:val="00E47BBC"/>
    <w:rsid w:val="00E50685"/>
    <w:rsid w:val="00E51659"/>
    <w:rsid w:val="00E51A82"/>
    <w:rsid w:val="00E51E84"/>
    <w:rsid w:val="00E52C4B"/>
    <w:rsid w:val="00E5328B"/>
    <w:rsid w:val="00E54329"/>
    <w:rsid w:val="00E544DD"/>
    <w:rsid w:val="00E54689"/>
    <w:rsid w:val="00E54B14"/>
    <w:rsid w:val="00E54E6E"/>
    <w:rsid w:val="00E55270"/>
    <w:rsid w:val="00E55B20"/>
    <w:rsid w:val="00E55BEF"/>
    <w:rsid w:val="00E56101"/>
    <w:rsid w:val="00E566BC"/>
    <w:rsid w:val="00E56D80"/>
    <w:rsid w:val="00E5745A"/>
    <w:rsid w:val="00E576BB"/>
    <w:rsid w:val="00E60204"/>
    <w:rsid w:val="00E607BC"/>
    <w:rsid w:val="00E60B31"/>
    <w:rsid w:val="00E616F1"/>
    <w:rsid w:val="00E61DAF"/>
    <w:rsid w:val="00E62AC9"/>
    <w:rsid w:val="00E63079"/>
    <w:rsid w:val="00E6332A"/>
    <w:rsid w:val="00E63771"/>
    <w:rsid w:val="00E641F9"/>
    <w:rsid w:val="00E64D07"/>
    <w:rsid w:val="00E66E3D"/>
    <w:rsid w:val="00E67762"/>
    <w:rsid w:val="00E67813"/>
    <w:rsid w:val="00E67D1F"/>
    <w:rsid w:val="00E67D42"/>
    <w:rsid w:val="00E700E2"/>
    <w:rsid w:val="00E705B0"/>
    <w:rsid w:val="00E70D82"/>
    <w:rsid w:val="00E71120"/>
    <w:rsid w:val="00E717C3"/>
    <w:rsid w:val="00E71825"/>
    <w:rsid w:val="00E72F9E"/>
    <w:rsid w:val="00E7328B"/>
    <w:rsid w:val="00E73290"/>
    <w:rsid w:val="00E743B1"/>
    <w:rsid w:val="00E74578"/>
    <w:rsid w:val="00E75C9F"/>
    <w:rsid w:val="00E77899"/>
    <w:rsid w:val="00E77E69"/>
    <w:rsid w:val="00E814B0"/>
    <w:rsid w:val="00E81771"/>
    <w:rsid w:val="00E81C8E"/>
    <w:rsid w:val="00E8220C"/>
    <w:rsid w:val="00E82419"/>
    <w:rsid w:val="00E8248B"/>
    <w:rsid w:val="00E8336B"/>
    <w:rsid w:val="00E83807"/>
    <w:rsid w:val="00E83CEA"/>
    <w:rsid w:val="00E83F26"/>
    <w:rsid w:val="00E84395"/>
    <w:rsid w:val="00E84687"/>
    <w:rsid w:val="00E84E16"/>
    <w:rsid w:val="00E850C1"/>
    <w:rsid w:val="00E8516F"/>
    <w:rsid w:val="00E853F2"/>
    <w:rsid w:val="00E85757"/>
    <w:rsid w:val="00E85934"/>
    <w:rsid w:val="00E863F9"/>
    <w:rsid w:val="00E86B1F"/>
    <w:rsid w:val="00E86D8E"/>
    <w:rsid w:val="00E870C2"/>
    <w:rsid w:val="00E873D7"/>
    <w:rsid w:val="00E90863"/>
    <w:rsid w:val="00E90FFB"/>
    <w:rsid w:val="00E91375"/>
    <w:rsid w:val="00E91668"/>
    <w:rsid w:val="00E92652"/>
    <w:rsid w:val="00E92A9A"/>
    <w:rsid w:val="00E933CF"/>
    <w:rsid w:val="00E934D9"/>
    <w:rsid w:val="00E94A9E"/>
    <w:rsid w:val="00E95095"/>
    <w:rsid w:val="00E95CBB"/>
    <w:rsid w:val="00E963DA"/>
    <w:rsid w:val="00E9640B"/>
    <w:rsid w:val="00E9645A"/>
    <w:rsid w:val="00E965BC"/>
    <w:rsid w:val="00E9671C"/>
    <w:rsid w:val="00E967ED"/>
    <w:rsid w:val="00E97663"/>
    <w:rsid w:val="00E97791"/>
    <w:rsid w:val="00E97C23"/>
    <w:rsid w:val="00E97C84"/>
    <w:rsid w:val="00EA05DE"/>
    <w:rsid w:val="00EA0AEA"/>
    <w:rsid w:val="00EA0DC6"/>
    <w:rsid w:val="00EA10EA"/>
    <w:rsid w:val="00EA133F"/>
    <w:rsid w:val="00EA170C"/>
    <w:rsid w:val="00EA19A9"/>
    <w:rsid w:val="00EA1D47"/>
    <w:rsid w:val="00EA1FB8"/>
    <w:rsid w:val="00EA234D"/>
    <w:rsid w:val="00EA28F7"/>
    <w:rsid w:val="00EA2D9E"/>
    <w:rsid w:val="00EA362B"/>
    <w:rsid w:val="00EA3AFF"/>
    <w:rsid w:val="00EA4554"/>
    <w:rsid w:val="00EA4D47"/>
    <w:rsid w:val="00EA54B5"/>
    <w:rsid w:val="00EA592F"/>
    <w:rsid w:val="00EA5A50"/>
    <w:rsid w:val="00EA5D81"/>
    <w:rsid w:val="00EA622E"/>
    <w:rsid w:val="00EA6ECB"/>
    <w:rsid w:val="00EA7021"/>
    <w:rsid w:val="00EA752C"/>
    <w:rsid w:val="00EB0444"/>
    <w:rsid w:val="00EB0FAF"/>
    <w:rsid w:val="00EB2346"/>
    <w:rsid w:val="00EB262D"/>
    <w:rsid w:val="00EB2B03"/>
    <w:rsid w:val="00EB335C"/>
    <w:rsid w:val="00EB38FC"/>
    <w:rsid w:val="00EB4797"/>
    <w:rsid w:val="00EB5BEC"/>
    <w:rsid w:val="00EB5F5A"/>
    <w:rsid w:val="00EB620A"/>
    <w:rsid w:val="00EB63DF"/>
    <w:rsid w:val="00EB6FB1"/>
    <w:rsid w:val="00EB724A"/>
    <w:rsid w:val="00EB78A8"/>
    <w:rsid w:val="00EB78DA"/>
    <w:rsid w:val="00EC11EC"/>
    <w:rsid w:val="00EC150D"/>
    <w:rsid w:val="00EC16C1"/>
    <w:rsid w:val="00EC1FE8"/>
    <w:rsid w:val="00EC2285"/>
    <w:rsid w:val="00EC265F"/>
    <w:rsid w:val="00EC4157"/>
    <w:rsid w:val="00EC440A"/>
    <w:rsid w:val="00EC4582"/>
    <w:rsid w:val="00EC4C3E"/>
    <w:rsid w:val="00EC5734"/>
    <w:rsid w:val="00EC5B88"/>
    <w:rsid w:val="00EC63E6"/>
    <w:rsid w:val="00EC6D64"/>
    <w:rsid w:val="00EC7570"/>
    <w:rsid w:val="00EC7B3A"/>
    <w:rsid w:val="00EC7FBE"/>
    <w:rsid w:val="00ED0233"/>
    <w:rsid w:val="00ED14A5"/>
    <w:rsid w:val="00ED1513"/>
    <w:rsid w:val="00ED1651"/>
    <w:rsid w:val="00ED232F"/>
    <w:rsid w:val="00ED2B38"/>
    <w:rsid w:val="00ED34A2"/>
    <w:rsid w:val="00ED35A8"/>
    <w:rsid w:val="00ED3BBB"/>
    <w:rsid w:val="00ED3BDD"/>
    <w:rsid w:val="00ED4193"/>
    <w:rsid w:val="00ED43C2"/>
    <w:rsid w:val="00ED52F5"/>
    <w:rsid w:val="00ED55C7"/>
    <w:rsid w:val="00ED5B3A"/>
    <w:rsid w:val="00ED60A5"/>
    <w:rsid w:val="00ED6110"/>
    <w:rsid w:val="00ED717E"/>
    <w:rsid w:val="00ED73A8"/>
    <w:rsid w:val="00ED7FD2"/>
    <w:rsid w:val="00EE08D2"/>
    <w:rsid w:val="00EE16C3"/>
    <w:rsid w:val="00EE2138"/>
    <w:rsid w:val="00EE2705"/>
    <w:rsid w:val="00EE3155"/>
    <w:rsid w:val="00EE346A"/>
    <w:rsid w:val="00EE472A"/>
    <w:rsid w:val="00EE57C0"/>
    <w:rsid w:val="00EE7F3C"/>
    <w:rsid w:val="00EE7F80"/>
    <w:rsid w:val="00EF08DA"/>
    <w:rsid w:val="00EF1553"/>
    <w:rsid w:val="00EF1737"/>
    <w:rsid w:val="00EF1DD9"/>
    <w:rsid w:val="00EF1DDB"/>
    <w:rsid w:val="00EF1FFB"/>
    <w:rsid w:val="00EF21A9"/>
    <w:rsid w:val="00EF2747"/>
    <w:rsid w:val="00EF2A8B"/>
    <w:rsid w:val="00EF2FA7"/>
    <w:rsid w:val="00EF3A95"/>
    <w:rsid w:val="00EF3F40"/>
    <w:rsid w:val="00EF4A28"/>
    <w:rsid w:val="00EF4B33"/>
    <w:rsid w:val="00EF4C40"/>
    <w:rsid w:val="00EF4E3B"/>
    <w:rsid w:val="00EF53DD"/>
    <w:rsid w:val="00EF58C2"/>
    <w:rsid w:val="00EF5B2A"/>
    <w:rsid w:val="00EF5B44"/>
    <w:rsid w:val="00EF5F4A"/>
    <w:rsid w:val="00EF7186"/>
    <w:rsid w:val="00EF739E"/>
    <w:rsid w:val="00EF7967"/>
    <w:rsid w:val="00EF7D96"/>
    <w:rsid w:val="00F00976"/>
    <w:rsid w:val="00F02A1A"/>
    <w:rsid w:val="00F02DA6"/>
    <w:rsid w:val="00F03054"/>
    <w:rsid w:val="00F03413"/>
    <w:rsid w:val="00F04403"/>
    <w:rsid w:val="00F04C48"/>
    <w:rsid w:val="00F050B1"/>
    <w:rsid w:val="00F05535"/>
    <w:rsid w:val="00F0604F"/>
    <w:rsid w:val="00F06563"/>
    <w:rsid w:val="00F06938"/>
    <w:rsid w:val="00F069E8"/>
    <w:rsid w:val="00F06A21"/>
    <w:rsid w:val="00F06F66"/>
    <w:rsid w:val="00F07577"/>
    <w:rsid w:val="00F076EC"/>
    <w:rsid w:val="00F07B2C"/>
    <w:rsid w:val="00F07C18"/>
    <w:rsid w:val="00F10142"/>
    <w:rsid w:val="00F106C8"/>
    <w:rsid w:val="00F11019"/>
    <w:rsid w:val="00F112F6"/>
    <w:rsid w:val="00F1141B"/>
    <w:rsid w:val="00F11AB4"/>
    <w:rsid w:val="00F128B5"/>
    <w:rsid w:val="00F13747"/>
    <w:rsid w:val="00F137A1"/>
    <w:rsid w:val="00F13D53"/>
    <w:rsid w:val="00F14AE6"/>
    <w:rsid w:val="00F14C31"/>
    <w:rsid w:val="00F14D3A"/>
    <w:rsid w:val="00F14F0D"/>
    <w:rsid w:val="00F154DB"/>
    <w:rsid w:val="00F165C2"/>
    <w:rsid w:val="00F1682E"/>
    <w:rsid w:val="00F16FE2"/>
    <w:rsid w:val="00F17550"/>
    <w:rsid w:val="00F17ACE"/>
    <w:rsid w:val="00F17CC2"/>
    <w:rsid w:val="00F20295"/>
    <w:rsid w:val="00F202F6"/>
    <w:rsid w:val="00F20D6C"/>
    <w:rsid w:val="00F2210B"/>
    <w:rsid w:val="00F227B9"/>
    <w:rsid w:val="00F22936"/>
    <w:rsid w:val="00F229EE"/>
    <w:rsid w:val="00F2522E"/>
    <w:rsid w:val="00F257F6"/>
    <w:rsid w:val="00F25B45"/>
    <w:rsid w:val="00F266B3"/>
    <w:rsid w:val="00F2683B"/>
    <w:rsid w:val="00F26CB6"/>
    <w:rsid w:val="00F27EF2"/>
    <w:rsid w:val="00F27FD8"/>
    <w:rsid w:val="00F300E7"/>
    <w:rsid w:val="00F301ED"/>
    <w:rsid w:val="00F301FD"/>
    <w:rsid w:val="00F308A8"/>
    <w:rsid w:val="00F30A51"/>
    <w:rsid w:val="00F311E8"/>
    <w:rsid w:val="00F3121A"/>
    <w:rsid w:val="00F3159B"/>
    <w:rsid w:val="00F31DED"/>
    <w:rsid w:val="00F320B5"/>
    <w:rsid w:val="00F32338"/>
    <w:rsid w:val="00F3259F"/>
    <w:rsid w:val="00F3285D"/>
    <w:rsid w:val="00F328C7"/>
    <w:rsid w:val="00F32CD2"/>
    <w:rsid w:val="00F32DDA"/>
    <w:rsid w:val="00F3333C"/>
    <w:rsid w:val="00F33E11"/>
    <w:rsid w:val="00F34681"/>
    <w:rsid w:val="00F3642F"/>
    <w:rsid w:val="00F364E9"/>
    <w:rsid w:val="00F373F7"/>
    <w:rsid w:val="00F37556"/>
    <w:rsid w:val="00F375D0"/>
    <w:rsid w:val="00F37D67"/>
    <w:rsid w:val="00F40024"/>
    <w:rsid w:val="00F400FD"/>
    <w:rsid w:val="00F41F4F"/>
    <w:rsid w:val="00F422ED"/>
    <w:rsid w:val="00F42854"/>
    <w:rsid w:val="00F437C6"/>
    <w:rsid w:val="00F438F9"/>
    <w:rsid w:val="00F43D06"/>
    <w:rsid w:val="00F43F22"/>
    <w:rsid w:val="00F444B3"/>
    <w:rsid w:val="00F44E83"/>
    <w:rsid w:val="00F450A6"/>
    <w:rsid w:val="00F45690"/>
    <w:rsid w:val="00F459F2"/>
    <w:rsid w:val="00F45BF6"/>
    <w:rsid w:val="00F45C1F"/>
    <w:rsid w:val="00F45DDD"/>
    <w:rsid w:val="00F4658D"/>
    <w:rsid w:val="00F470F0"/>
    <w:rsid w:val="00F4799D"/>
    <w:rsid w:val="00F500C1"/>
    <w:rsid w:val="00F50EF8"/>
    <w:rsid w:val="00F51776"/>
    <w:rsid w:val="00F51AE1"/>
    <w:rsid w:val="00F51AF8"/>
    <w:rsid w:val="00F5361B"/>
    <w:rsid w:val="00F53867"/>
    <w:rsid w:val="00F53A97"/>
    <w:rsid w:val="00F53E74"/>
    <w:rsid w:val="00F543FB"/>
    <w:rsid w:val="00F55D8F"/>
    <w:rsid w:val="00F560BD"/>
    <w:rsid w:val="00F56683"/>
    <w:rsid w:val="00F5700E"/>
    <w:rsid w:val="00F574BA"/>
    <w:rsid w:val="00F57A9F"/>
    <w:rsid w:val="00F60749"/>
    <w:rsid w:val="00F60C93"/>
    <w:rsid w:val="00F610B7"/>
    <w:rsid w:val="00F62457"/>
    <w:rsid w:val="00F6260E"/>
    <w:rsid w:val="00F62957"/>
    <w:rsid w:val="00F62A14"/>
    <w:rsid w:val="00F63A54"/>
    <w:rsid w:val="00F63C9C"/>
    <w:rsid w:val="00F63DC3"/>
    <w:rsid w:val="00F640B4"/>
    <w:rsid w:val="00F64FDB"/>
    <w:rsid w:val="00F663AD"/>
    <w:rsid w:val="00F666A3"/>
    <w:rsid w:val="00F666DE"/>
    <w:rsid w:val="00F66B55"/>
    <w:rsid w:val="00F66F8B"/>
    <w:rsid w:val="00F673CB"/>
    <w:rsid w:val="00F675FA"/>
    <w:rsid w:val="00F700E8"/>
    <w:rsid w:val="00F70D27"/>
    <w:rsid w:val="00F711D5"/>
    <w:rsid w:val="00F71350"/>
    <w:rsid w:val="00F71657"/>
    <w:rsid w:val="00F71D53"/>
    <w:rsid w:val="00F7293C"/>
    <w:rsid w:val="00F73468"/>
    <w:rsid w:val="00F73D37"/>
    <w:rsid w:val="00F743D3"/>
    <w:rsid w:val="00F75009"/>
    <w:rsid w:val="00F75EAB"/>
    <w:rsid w:val="00F76471"/>
    <w:rsid w:val="00F76C38"/>
    <w:rsid w:val="00F771B2"/>
    <w:rsid w:val="00F77248"/>
    <w:rsid w:val="00F77D0E"/>
    <w:rsid w:val="00F77DB3"/>
    <w:rsid w:val="00F8074F"/>
    <w:rsid w:val="00F81498"/>
    <w:rsid w:val="00F8170D"/>
    <w:rsid w:val="00F81909"/>
    <w:rsid w:val="00F822DB"/>
    <w:rsid w:val="00F8240F"/>
    <w:rsid w:val="00F8347A"/>
    <w:rsid w:val="00F8351E"/>
    <w:rsid w:val="00F83727"/>
    <w:rsid w:val="00F837ED"/>
    <w:rsid w:val="00F8459D"/>
    <w:rsid w:val="00F8493F"/>
    <w:rsid w:val="00F84AED"/>
    <w:rsid w:val="00F84FB1"/>
    <w:rsid w:val="00F8517B"/>
    <w:rsid w:val="00F85B37"/>
    <w:rsid w:val="00F85B68"/>
    <w:rsid w:val="00F85C76"/>
    <w:rsid w:val="00F85EA9"/>
    <w:rsid w:val="00F86D0C"/>
    <w:rsid w:val="00F86F2D"/>
    <w:rsid w:val="00F87971"/>
    <w:rsid w:val="00F87CEA"/>
    <w:rsid w:val="00F903D0"/>
    <w:rsid w:val="00F90E0E"/>
    <w:rsid w:val="00F91672"/>
    <w:rsid w:val="00F91930"/>
    <w:rsid w:val="00F91B73"/>
    <w:rsid w:val="00F91F96"/>
    <w:rsid w:val="00F91FD0"/>
    <w:rsid w:val="00F9261B"/>
    <w:rsid w:val="00F942F5"/>
    <w:rsid w:val="00F95E78"/>
    <w:rsid w:val="00F969C6"/>
    <w:rsid w:val="00F96CC3"/>
    <w:rsid w:val="00F96E69"/>
    <w:rsid w:val="00F96F51"/>
    <w:rsid w:val="00F970E0"/>
    <w:rsid w:val="00F976FF"/>
    <w:rsid w:val="00F97799"/>
    <w:rsid w:val="00F9783C"/>
    <w:rsid w:val="00F979AB"/>
    <w:rsid w:val="00FA046F"/>
    <w:rsid w:val="00FA078C"/>
    <w:rsid w:val="00FA091B"/>
    <w:rsid w:val="00FA0D66"/>
    <w:rsid w:val="00FA2C55"/>
    <w:rsid w:val="00FA3094"/>
    <w:rsid w:val="00FA3B23"/>
    <w:rsid w:val="00FA4465"/>
    <w:rsid w:val="00FA4DD6"/>
    <w:rsid w:val="00FA5031"/>
    <w:rsid w:val="00FA5992"/>
    <w:rsid w:val="00FA5A9B"/>
    <w:rsid w:val="00FA5FC5"/>
    <w:rsid w:val="00FA6182"/>
    <w:rsid w:val="00FA630D"/>
    <w:rsid w:val="00FA6654"/>
    <w:rsid w:val="00FA6DCE"/>
    <w:rsid w:val="00FA7190"/>
    <w:rsid w:val="00FA7365"/>
    <w:rsid w:val="00FA796D"/>
    <w:rsid w:val="00FA7A9A"/>
    <w:rsid w:val="00FA7F6E"/>
    <w:rsid w:val="00FB0C15"/>
    <w:rsid w:val="00FB2126"/>
    <w:rsid w:val="00FB22A9"/>
    <w:rsid w:val="00FB37A3"/>
    <w:rsid w:val="00FB391F"/>
    <w:rsid w:val="00FB42C6"/>
    <w:rsid w:val="00FB4BE6"/>
    <w:rsid w:val="00FB5956"/>
    <w:rsid w:val="00FB670F"/>
    <w:rsid w:val="00FB6826"/>
    <w:rsid w:val="00FB6A3C"/>
    <w:rsid w:val="00FB70F5"/>
    <w:rsid w:val="00FB79B9"/>
    <w:rsid w:val="00FB7D6C"/>
    <w:rsid w:val="00FC0C1F"/>
    <w:rsid w:val="00FC0CC3"/>
    <w:rsid w:val="00FC211D"/>
    <w:rsid w:val="00FC255F"/>
    <w:rsid w:val="00FC2C13"/>
    <w:rsid w:val="00FC2D42"/>
    <w:rsid w:val="00FC33BB"/>
    <w:rsid w:val="00FC37D4"/>
    <w:rsid w:val="00FC3B16"/>
    <w:rsid w:val="00FC3FBB"/>
    <w:rsid w:val="00FC4A82"/>
    <w:rsid w:val="00FC52D8"/>
    <w:rsid w:val="00FC53C4"/>
    <w:rsid w:val="00FC5673"/>
    <w:rsid w:val="00FC5E56"/>
    <w:rsid w:val="00FC5ED9"/>
    <w:rsid w:val="00FC6EB6"/>
    <w:rsid w:val="00FC7A62"/>
    <w:rsid w:val="00FD088D"/>
    <w:rsid w:val="00FD0BCE"/>
    <w:rsid w:val="00FD0D09"/>
    <w:rsid w:val="00FD0E22"/>
    <w:rsid w:val="00FD2004"/>
    <w:rsid w:val="00FD2854"/>
    <w:rsid w:val="00FD38AD"/>
    <w:rsid w:val="00FD3A13"/>
    <w:rsid w:val="00FD3C1C"/>
    <w:rsid w:val="00FD3C89"/>
    <w:rsid w:val="00FD430B"/>
    <w:rsid w:val="00FD448E"/>
    <w:rsid w:val="00FD48B9"/>
    <w:rsid w:val="00FD49E5"/>
    <w:rsid w:val="00FD50C7"/>
    <w:rsid w:val="00FD5378"/>
    <w:rsid w:val="00FD5383"/>
    <w:rsid w:val="00FD5B0F"/>
    <w:rsid w:val="00FD6007"/>
    <w:rsid w:val="00FD626C"/>
    <w:rsid w:val="00FD7F81"/>
    <w:rsid w:val="00FE0191"/>
    <w:rsid w:val="00FE1848"/>
    <w:rsid w:val="00FE1C73"/>
    <w:rsid w:val="00FE1D31"/>
    <w:rsid w:val="00FE2768"/>
    <w:rsid w:val="00FE30FC"/>
    <w:rsid w:val="00FE3D54"/>
    <w:rsid w:val="00FE43E4"/>
    <w:rsid w:val="00FE4E1B"/>
    <w:rsid w:val="00FE56B4"/>
    <w:rsid w:val="00FE5C85"/>
    <w:rsid w:val="00FE5EE2"/>
    <w:rsid w:val="00FE6034"/>
    <w:rsid w:val="00FE634B"/>
    <w:rsid w:val="00FE675E"/>
    <w:rsid w:val="00FE6E0F"/>
    <w:rsid w:val="00FE788A"/>
    <w:rsid w:val="00FE7F09"/>
    <w:rsid w:val="00FF023A"/>
    <w:rsid w:val="00FF0604"/>
    <w:rsid w:val="00FF0D53"/>
    <w:rsid w:val="00FF0E54"/>
    <w:rsid w:val="00FF1211"/>
    <w:rsid w:val="00FF17DC"/>
    <w:rsid w:val="00FF1934"/>
    <w:rsid w:val="00FF2040"/>
    <w:rsid w:val="00FF21BF"/>
    <w:rsid w:val="00FF2FED"/>
    <w:rsid w:val="00FF37C6"/>
    <w:rsid w:val="00FF394F"/>
    <w:rsid w:val="00FF39D4"/>
    <w:rsid w:val="00FF3EDB"/>
    <w:rsid w:val="00FF43DC"/>
    <w:rsid w:val="00FF469D"/>
    <w:rsid w:val="00FF5718"/>
    <w:rsid w:val="00FF5749"/>
    <w:rsid w:val="00FF5986"/>
    <w:rsid w:val="00FF6743"/>
    <w:rsid w:val="00FF6E76"/>
    <w:rsid w:val="00FF72C7"/>
    <w:rsid w:val="00FF756A"/>
    <w:rsid w:val="00FF7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C9506E"/>
  <w15:docId w15:val="{54BF1B0D-1981-4F08-969F-4F7331D08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0"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MTL Normal"/>
    <w:qFormat/>
    <w:rsid w:val="00BD31D9"/>
    <w:pPr>
      <w:spacing w:after="240" w:line="276" w:lineRule="auto"/>
      <w:jc w:val="both"/>
    </w:pPr>
    <w:rPr>
      <w:rFonts w:ascii="Segoe UI" w:hAnsi="Segoe UI" w:cs="Courier New"/>
      <w:sz w:val="22"/>
      <w:szCs w:val="16"/>
    </w:rPr>
  </w:style>
  <w:style w:type="paragraph" w:styleId="Nadpis1">
    <w:name w:val="heading 1"/>
    <w:aliases w:val="MTL Nadpis 1"/>
    <w:basedOn w:val="Normln"/>
    <w:next w:val="Normln"/>
    <w:link w:val="Nadpis1Char"/>
    <w:qFormat/>
    <w:rsid w:val="00FD5B0F"/>
    <w:pPr>
      <w:keepNext/>
      <w:numPr>
        <w:numId w:val="12"/>
      </w:numPr>
      <w:spacing w:before="480" w:after="360" w:line="240" w:lineRule="auto"/>
      <w:jc w:val="left"/>
      <w:outlineLvl w:val="0"/>
    </w:pPr>
    <w:rPr>
      <w:b/>
      <w:bCs/>
      <w:caps/>
      <w:u w:val="single"/>
    </w:rPr>
  </w:style>
  <w:style w:type="paragraph" w:styleId="Nadpis2">
    <w:name w:val="heading 2"/>
    <w:aliases w:val="MTL Nadpis 2"/>
    <w:basedOn w:val="Normln"/>
    <w:next w:val="Normln"/>
    <w:link w:val="Nadpis2Char"/>
    <w:qFormat/>
    <w:rsid w:val="00070CC4"/>
    <w:pPr>
      <w:keepNext/>
      <w:numPr>
        <w:ilvl w:val="1"/>
        <w:numId w:val="12"/>
      </w:numPr>
      <w:spacing w:before="240"/>
      <w:jc w:val="left"/>
      <w:outlineLvl w:val="1"/>
    </w:pPr>
    <w:rPr>
      <w:b/>
      <w:bCs/>
      <w:szCs w:val="20"/>
    </w:rPr>
  </w:style>
  <w:style w:type="paragraph" w:styleId="Nadpis3">
    <w:name w:val="heading 3"/>
    <w:aliases w:val="MTL Nadpis 3"/>
    <w:basedOn w:val="Normln"/>
    <w:next w:val="Normln"/>
    <w:link w:val="Nadpis3Char"/>
    <w:qFormat/>
    <w:rsid w:val="00FD5B0F"/>
    <w:pPr>
      <w:keepNext/>
      <w:numPr>
        <w:ilvl w:val="2"/>
        <w:numId w:val="12"/>
      </w:numPr>
      <w:autoSpaceDE w:val="0"/>
      <w:autoSpaceDN w:val="0"/>
      <w:spacing w:before="120" w:after="120" w:line="240" w:lineRule="auto"/>
      <w:jc w:val="left"/>
      <w:outlineLvl w:val="2"/>
    </w:pPr>
    <w:rPr>
      <w:b/>
      <w:szCs w:val="28"/>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rsid w:val="00931F49"/>
    <w:pPr>
      <w:keepNext/>
      <w:numPr>
        <w:ilvl w:val="3"/>
        <w:numId w:val="12"/>
      </w:numPr>
      <w:spacing w:before="240"/>
      <w:outlineLvl w:val="3"/>
    </w:pPr>
    <w:rPr>
      <w:rFonts w:ascii="NimbusSanNovTEE" w:hAnsi="NimbusSanNovTEE"/>
      <w:b/>
      <w:lang w:val="en-GB"/>
    </w:rPr>
  </w:style>
  <w:style w:type="paragraph" w:styleId="Nadpis5">
    <w:name w:val="heading 5"/>
    <w:aliases w:val="H5,Level 3 - i"/>
    <w:basedOn w:val="Normln"/>
    <w:next w:val="Normln"/>
    <w:rsid w:val="00931F49"/>
    <w:pPr>
      <w:numPr>
        <w:ilvl w:val="4"/>
        <w:numId w:val="12"/>
      </w:numPr>
      <w:spacing w:before="240" w:after="60"/>
      <w:outlineLvl w:val="4"/>
    </w:pPr>
    <w:rPr>
      <w:rFonts w:ascii="Arial" w:hAnsi="Arial"/>
    </w:rPr>
  </w:style>
  <w:style w:type="paragraph" w:styleId="Nadpis6">
    <w:name w:val="heading 6"/>
    <w:aliases w:val="H6"/>
    <w:basedOn w:val="Normln"/>
    <w:next w:val="Normln"/>
    <w:link w:val="Nadpis6Char"/>
    <w:rsid w:val="00931F49"/>
    <w:pPr>
      <w:keepNext/>
      <w:numPr>
        <w:ilvl w:val="5"/>
        <w:numId w:val="12"/>
      </w:numPr>
      <w:outlineLvl w:val="5"/>
    </w:pPr>
    <w:rPr>
      <w:rFonts w:ascii="Times New Roman" w:hAnsi="Times New Roman"/>
      <w:sz w:val="28"/>
      <w:szCs w:val="20"/>
      <w:lang w:val="x-none" w:eastAsia="x-none"/>
    </w:rPr>
  </w:style>
  <w:style w:type="paragraph" w:styleId="Nadpis7">
    <w:name w:val="heading 7"/>
    <w:aliases w:val="H7"/>
    <w:basedOn w:val="Normln"/>
    <w:next w:val="Normln"/>
    <w:rsid w:val="00931F49"/>
    <w:pPr>
      <w:keepNext/>
      <w:numPr>
        <w:ilvl w:val="6"/>
        <w:numId w:val="12"/>
      </w:numPr>
      <w:outlineLvl w:val="6"/>
    </w:pPr>
    <w:rPr>
      <w:sz w:val="24"/>
    </w:rPr>
  </w:style>
  <w:style w:type="paragraph" w:styleId="Nadpis8">
    <w:name w:val="heading 8"/>
    <w:aliases w:val="MTL Podnadpis"/>
    <w:basedOn w:val="Normln"/>
    <w:next w:val="Normln"/>
    <w:link w:val="Nadpis8Char"/>
    <w:qFormat/>
    <w:rsid w:val="000953F6"/>
    <w:pPr>
      <w:keepNext/>
      <w:spacing w:before="320" w:after="360" w:line="240" w:lineRule="auto"/>
      <w:jc w:val="left"/>
      <w:outlineLvl w:val="7"/>
    </w:pPr>
    <w:rPr>
      <w:rFonts w:eastAsiaTheme="minorEastAsia" w:cstheme="minorBidi"/>
      <w:b/>
      <w:iCs/>
      <w:szCs w:val="24"/>
    </w:rPr>
  </w:style>
  <w:style w:type="paragraph" w:styleId="Nadpis9">
    <w:name w:val="heading 9"/>
    <w:aliases w:val="h9,heading9,H9,App Heading"/>
    <w:basedOn w:val="Normln"/>
    <w:next w:val="Normln"/>
    <w:rsid w:val="00931F49"/>
    <w:pPr>
      <w:keepNext/>
      <w:numPr>
        <w:ilvl w:val="8"/>
        <w:numId w:val="12"/>
      </w:numPr>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rsid w:val="00931F49"/>
    <w:rPr>
      <w:sz w:val="24"/>
    </w:rPr>
  </w:style>
  <w:style w:type="paragraph" w:customStyle="1" w:styleId="Zkladntext21">
    <w:name w:val="Základní text 21"/>
    <w:basedOn w:val="Normln"/>
    <w:rsid w:val="00931F49"/>
    <w:rPr>
      <w:sz w:val="24"/>
    </w:rPr>
  </w:style>
  <w:style w:type="paragraph" w:styleId="Zkladntextodsazen">
    <w:name w:val="Body Text Indent"/>
    <w:basedOn w:val="Normln"/>
    <w:link w:val="ZkladntextodsazenChar"/>
    <w:rsid w:val="00931F49"/>
    <w:pPr>
      <w:ind w:left="426"/>
    </w:pPr>
    <w:rPr>
      <w:rFonts w:ascii="Times New Roman" w:hAnsi="Times New Roman"/>
      <w:sz w:val="24"/>
      <w:szCs w:val="20"/>
      <w:lang w:val="x-none" w:eastAsia="x-none"/>
    </w:rPr>
  </w:style>
  <w:style w:type="paragraph" w:customStyle="1" w:styleId="dopis">
    <w:name w:val="dopis"/>
    <w:basedOn w:val="Normln"/>
    <w:rsid w:val="00931F49"/>
    <w:pPr>
      <w:ind w:firstLine="284"/>
    </w:pPr>
    <w:rPr>
      <w:rFonts w:ascii="Arial" w:hAnsi="Arial"/>
    </w:rPr>
  </w:style>
  <w:style w:type="character" w:styleId="Hypertextovodkaz">
    <w:name w:val="Hyperlink"/>
    <w:uiPriority w:val="99"/>
    <w:rsid w:val="00931F49"/>
    <w:rPr>
      <w:color w:val="0000FF"/>
      <w:u w:val="single"/>
    </w:rPr>
  </w:style>
  <w:style w:type="paragraph" w:styleId="Obsah1">
    <w:name w:val="toc 1"/>
    <w:basedOn w:val="Normln"/>
    <w:next w:val="Normln"/>
    <w:autoRedefine/>
    <w:uiPriority w:val="39"/>
    <w:rsid w:val="00DC661D"/>
    <w:pPr>
      <w:tabs>
        <w:tab w:val="left" w:pos="426"/>
        <w:tab w:val="right" w:leader="dot" w:pos="9060"/>
      </w:tabs>
      <w:spacing w:before="240" w:line="240" w:lineRule="auto"/>
    </w:pPr>
    <w:rPr>
      <w:rFonts w:cs="Segoe UI"/>
      <w:b/>
      <w:bCs/>
      <w:caps/>
      <w:szCs w:val="24"/>
      <w:u w:val="single"/>
    </w:rPr>
  </w:style>
  <w:style w:type="paragraph" w:styleId="Zpat">
    <w:name w:val="footer"/>
    <w:basedOn w:val="Normln"/>
    <w:rsid w:val="00931F49"/>
    <w:pPr>
      <w:tabs>
        <w:tab w:val="center" w:pos="4536"/>
        <w:tab w:val="right" w:pos="9072"/>
      </w:tabs>
    </w:pPr>
  </w:style>
  <w:style w:type="character" w:styleId="slostrnky">
    <w:name w:val="page number"/>
    <w:basedOn w:val="Standardnpsmoodstavce"/>
    <w:rsid w:val="00931F49"/>
  </w:style>
  <w:style w:type="character" w:styleId="Odkaznakoment">
    <w:name w:val="annotation reference"/>
    <w:uiPriority w:val="99"/>
    <w:unhideWhenUsed/>
    <w:rsid w:val="00931F49"/>
    <w:rPr>
      <w:sz w:val="16"/>
      <w:szCs w:val="16"/>
    </w:rPr>
  </w:style>
  <w:style w:type="paragraph" w:styleId="Textkomente">
    <w:name w:val="annotation text"/>
    <w:basedOn w:val="Normln"/>
    <w:link w:val="TextkomenteChar1"/>
    <w:uiPriority w:val="99"/>
    <w:unhideWhenUsed/>
    <w:qFormat/>
    <w:rsid w:val="00931F49"/>
  </w:style>
  <w:style w:type="character" w:customStyle="1" w:styleId="TextkomenteChar">
    <w:name w:val="Text komentáře Char"/>
    <w:basedOn w:val="Standardnpsmoodstavce"/>
    <w:rsid w:val="00931F49"/>
  </w:style>
  <w:style w:type="paragraph" w:styleId="Pedmtkomente">
    <w:name w:val="annotation subject"/>
    <w:basedOn w:val="Textkomente"/>
    <w:next w:val="Textkomente"/>
    <w:uiPriority w:val="99"/>
    <w:semiHidden/>
    <w:unhideWhenUsed/>
    <w:rsid w:val="00931F49"/>
    <w:rPr>
      <w:b/>
      <w:bCs/>
    </w:rPr>
  </w:style>
  <w:style w:type="character" w:customStyle="1" w:styleId="PedmtkomenteChar">
    <w:name w:val="Předmět komentáře Char"/>
    <w:uiPriority w:val="99"/>
    <w:semiHidden/>
    <w:rsid w:val="00931F49"/>
    <w:rPr>
      <w:b/>
      <w:bCs/>
    </w:rPr>
  </w:style>
  <w:style w:type="paragraph" w:styleId="Textbubliny">
    <w:name w:val="Balloon Text"/>
    <w:basedOn w:val="Normln"/>
    <w:unhideWhenUsed/>
    <w:rsid w:val="00931F49"/>
    <w:rPr>
      <w:rFonts w:ascii="Tahoma" w:hAnsi="Tahoma" w:cs="Tahoma"/>
      <w:sz w:val="16"/>
    </w:rPr>
  </w:style>
  <w:style w:type="character" w:customStyle="1" w:styleId="TextbublinyChar">
    <w:name w:val="Text bubliny Char"/>
    <w:rsid w:val="00931F49"/>
    <w:rPr>
      <w:rFonts w:ascii="Tahoma" w:hAnsi="Tahoma" w:cs="Tahoma"/>
      <w:sz w:val="16"/>
      <w:szCs w:val="16"/>
    </w:rPr>
  </w:style>
  <w:style w:type="paragraph" w:styleId="Zhlav">
    <w:name w:val="header"/>
    <w:aliases w:val="záhlaví"/>
    <w:basedOn w:val="Normln"/>
    <w:uiPriority w:val="99"/>
    <w:unhideWhenUsed/>
    <w:rsid w:val="00931F49"/>
    <w:pPr>
      <w:tabs>
        <w:tab w:val="center" w:pos="4536"/>
        <w:tab w:val="right" w:pos="9072"/>
      </w:tabs>
    </w:pPr>
  </w:style>
  <w:style w:type="character" w:customStyle="1" w:styleId="ZhlavChar">
    <w:name w:val="Záhlaví Char"/>
    <w:basedOn w:val="Standardnpsmoodstavce"/>
    <w:rsid w:val="00931F49"/>
  </w:style>
  <w:style w:type="character" w:customStyle="1" w:styleId="ZpatChar">
    <w:name w:val="Zápatí Char"/>
    <w:basedOn w:val="Standardnpsmoodstavce"/>
    <w:rsid w:val="00931F49"/>
  </w:style>
  <w:style w:type="paragraph" w:styleId="Zkladntext2">
    <w:name w:val="Body Text 2"/>
    <w:basedOn w:val="Normln"/>
    <w:unhideWhenUsed/>
    <w:rsid w:val="00931F49"/>
    <w:pPr>
      <w:spacing w:after="120" w:line="480" w:lineRule="auto"/>
    </w:pPr>
  </w:style>
  <w:style w:type="character" w:customStyle="1" w:styleId="Zkladntext2Char">
    <w:name w:val="Základní text 2 Char"/>
    <w:basedOn w:val="Standardnpsmoodstavce"/>
    <w:rsid w:val="00931F49"/>
  </w:style>
  <w:style w:type="paragraph" w:customStyle="1" w:styleId="Styl2">
    <w:name w:val="Styl2"/>
    <w:basedOn w:val="Normln"/>
    <w:rsid w:val="00931F49"/>
    <w:pPr>
      <w:numPr>
        <w:numId w:val="1"/>
      </w:numPr>
      <w:spacing w:before="120"/>
    </w:pPr>
    <w:rPr>
      <w:b/>
      <w:bCs/>
      <w:sz w:val="28"/>
      <w:szCs w:val="24"/>
    </w:rPr>
  </w:style>
  <w:style w:type="paragraph" w:customStyle="1" w:styleId="Styl3">
    <w:name w:val="Styl3"/>
    <w:basedOn w:val="Normln"/>
    <w:rsid w:val="00931F49"/>
    <w:pPr>
      <w:numPr>
        <w:ilvl w:val="1"/>
        <w:numId w:val="1"/>
      </w:numPr>
      <w:spacing w:before="120"/>
    </w:pPr>
    <w:rPr>
      <w:b/>
      <w:bCs/>
      <w:sz w:val="24"/>
      <w:szCs w:val="24"/>
    </w:rPr>
  </w:style>
  <w:style w:type="paragraph" w:customStyle="1" w:styleId="Tabulka">
    <w:name w:val="Tabulka"/>
    <w:basedOn w:val="Normln"/>
    <w:autoRedefine/>
    <w:rsid w:val="000A0F78"/>
    <w:rPr>
      <w:rFonts w:ascii="Palatino Linotype" w:hAnsi="Palatino Linotype" w:cs="Arial"/>
    </w:rPr>
  </w:style>
  <w:style w:type="paragraph" w:customStyle="1" w:styleId="Odstavecseseznamem1">
    <w:name w:val="Odstavec se seznamem1"/>
    <w:basedOn w:val="Normln"/>
    <w:rsid w:val="00931F49"/>
    <w:pPr>
      <w:spacing w:before="120" w:after="120"/>
      <w:ind w:left="720"/>
      <w:contextualSpacing/>
    </w:pPr>
    <w:rPr>
      <w:noProof/>
      <w:color w:val="595959"/>
      <w:lang w:eastAsia="en-US" w:bidi="en-US"/>
    </w:rPr>
  </w:style>
  <w:style w:type="paragraph" w:styleId="Revize">
    <w:name w:val="Revision"/>
    <w:hidden/>
    <w:uiPriority w:val="99"/>
    <w:semiHidden/>
    <w:rsid w:val="00931F49"/>
  </w:style>
  <w:style w:type="paragraph" w:customStyle="1" w:styleId="listsmall">
    <w:name w:val="list_small"/>
    <w:basedOn w:val="Normln"/>
    <w:rsid w:val="00931F49"/>
    <w:pPr>
      <w:numPr>
        <w:numId w:val="2"/>
      </w:numPr>
    </w:pPr>
    <w:rPr>
      <w:rFonts w:ascii="Arial" w:hAnsi="Arial"/>
      <w:szCs w:val="24"/>
    </w:rPr>
  </w:style>
  <w:style w:type="paragraph" w:styleId="Rejstk1">
    <w:name w:val="index 1"/>
    <w:basedOn w:val="Normln"/>
    <w:next w:val="Normln"/>
    <w:autoRedefine/>
    <w:semiHidden/>
    <w:rsid w:val="00931F49"/>
    <w:pPr>
      <w:ind w:left="200" w:hanging="200"/>
    </w:pPr>
    <w:rPr>
      <w:rFonts w:ascii="Arial" w:hAnsi="Arial"/>
    </w:rPr>
  </w:style>
  <w:style w:type="paragraph" w:customStyle="1" w:styleId="Style13">
    <w:name w:val="Style 13"/>
    <w:basedOn w:val="Normln"/>
    <w:rsid w:val="00931F49"/>
    <w:pPr>
      <w:widowControl w:val="0"/>
      <w:autoSpaceDE w:val="0"/>
      <w:autoSpaceDN w:val="0"/>
      <w:ind w:right="72"/>
    </w:pPr>
    <w:rPr>
      <w:rFonts w:ascii="Courier New" w:hAnsi="Courier New"/>
    </w:rPr>
  </w:style>
  <w:style w:type="character" w:customStyle="1" w:styleId="CharacterStyle2">
    <w:name w:val="Character Style 2"/>
    <w:rsid w:val="00931F49"/>
    <w:rPr>
      <w:rFonts w:ascii="Courier New" w:hAnsi="Courier New"/>
      <w:sz w:val="20"/>
    </w:rPr>
  </w:style>
  <w:style w:type="paragraph" w:customStyle="1" w:styleId="Style3">
    <w:name w:val="Style 3"/>
    <w:basedOn w:val="Normln"/>
    <w:rsid w:val="00931F49"/>
    <w:pPr>
      <w:widowControl w:val="0"/>
      <w:autoSpaceDE w:val="0"/>
      <w:autoSpaceDN w:val="0"/>
      <w:spacing w:before="144" w:line="182" w:lineRule="auto"/>
      <w:ind w:left="216"/>
    </w:pPr>
    <w:rPr>
      <w:rFonts w:ascii="Courier New" w:hAnsi="Courier New"/>
    </w:rPr>
  </w:style>
  <w:style w:type="paragraph" w:customStyle="1" w:styleId="Rozvrendokumentu">
    <w:name w:val="Rozvržení dokumentu"/>
    <w:basedOn w:val="Normln"/>
    <w:semiHidden/>
    <w:rsid w:val="00931F49"/>
    <w:pPr>
      <w:shd w:val="clear" w:color="auto" w:fill="000080"/>
    </w:pPr>
    <w:rPr>
      <w:rFonts w:ascii="Tahoma" w:hAnsi="Tahoma" w:cs="Tahoma"/>
    </w:rPr>
  </w:style>
  <w:style w:type="paragraph" w:styleId="Odstavecseseznamem">
    <w:name w:val="List Paragraph"/>
    <w:aliases w:val="Odstavec_muj,Nad,List Paragraph,Odstavec cíl se seznamem,Odstavec se seznamem5,Odrážky,Obrázek,_Odstavec se seznamem,Seznam - odrážky,Conclusion de partie,Odstavec se seznamem2,List Paragraph (Czech Tourism),Fiche List Paragraph"/>
    <w:basedOn w:val="Normln"/>
    <w:link w:val="OdstavecseseznamemChar"/>
    <w:uiPriority w:val="34"/>
    <w:qFormat/>
    <w:rsid w:val="00931F49"/>
    <w:pPr>
      <w:ind w:left="720"/>
      <w:contextualSpacing/>
    </w:pPr>
  </w:style>
  <w:style w:type="paragraph" w:styleId="Obsah2">
    <w:name w:val="toc 2"/>
    <w:basedOn w:val="Normln"/>
    <w:next w:val="Normln"/>
    <w:autoRedefine/>
    <w:semiHidden/>
    <w:unhideWhenUsed/>
    <w:rsid w:val="00931F49"/>
    <w:rPr>
      <w:b/>
      <w:bCs/>
      <w:smallCaps/>
    </w:rPr>
  </w:style>
  <w:style w:type="paragraph" w:styleId="Obsah3">
    <w:name w:val="toc 3"/>
    <w:basedOn w:val="Normln"/>
    <w:next w:val="Normln"/>
    <w:autoRedefine/>
    <w:semiHidden/>
    <w:unhideWhenUsed/>
    <w:rsid w:val="00931F49"/>
    <w:rPr>
      <w:smallCaps/>
    </w:rPr>
  </w:style>
  <w:style w:type="paragraph" w:styleId="Obsah4">
    <w:name w:val="toc 4"/>
    <w:basedOn w:val="Normln"/>
    <w:next w:val="Normln"/>
    <w:autoRedefine/>
    <w:semiHidden/>
    <w:unhideWhenUsed/>
    <w:rsid w:val="00931F49"/>
  </w:style>
  <w:style w:type="paragraph" w:styleId="Obsah5">
    <w:name w:val="toc 5"/>
    <w:basedOn w:val="Normln"/>
    <w:next w:val="Normln"/>
    <w:autoRedefine/>
    <w:semiHidden/>
    <w:unhideWhenUsed/>
    <w:rsid w:val="00931F49"/>
  </w:style>
  <w:style w:type="paragraph" w:styleId="Obsah6">
    <w:name w:val="toc 6"/>
    <w:basedOn w:val="Normln"/>
    <w:next w:val="Normln"/>
    <w:autoRedefine/>
    <w:semiHidden/>
    <w:unhideWhenUsed/>
    <w:rsid w:val="00931F49"/>
  </w:style>
  <w:style w:type="paragraph" w:styleId="Obsah7">
    <w:name w:val="toc 7"/>
    <w:basedOn w:val="Normln"/>
    <w:next w:val="Normln"/>
    <w:autoRedefine/>
    <w:semiHidden/>
    <w:unhideWhenUsed/>
    <w:rsid w:val="00931F49"/>
  </w:style>
  <w:style w:type="paragraph" w:styleId="Obsah8">
    <w:name w:val="toc 8"/>
    <w:basedOn w:val="Normln"/>
    <w:next w:val="Normln"/>
    <w:autoRedefine/>
    <w:semiHidden/>
    <w:unhideWhenUsed/>
    <w:rsid w:val="00931F49"/>
  </w:style>
  <w:style w:type="paragraph" w:styleId="Obsah9">
    <w:name w:val="toc 9"/>
    <w:basedOn w:val="Normln"/>
    <w:next w:val="Normln"/>
    <w:autoRedefine/>
    <w:semiHidden/>
    <w:unhideWhenUsed/>
    <w:rsid w:val="00931F49"/>
  </w:style>
  <w:style w:type="paragraph" w:styleId="Nadpisobsahu">
    <w:name w:val="TOC Heading"/>
    <w:basedOn w:val="Nadpis1"/>
    <w:next w:val="Normln"/>
    <w:uiPriority w:val="39"/>
    <w:semiHidden/>
    <w:unhideWhenUsed/>
    <w:qFormat/>
    <w:rsid w:val="00931F49"/>
    <w:pPr>
      <w:keepLines/>
      <w:spacing w:before="240" w:after="0" w:line="276" w:lineRule="auto"/>
      <w:jc w:val="both"/>
      <w:outlineLvl w:val="9"/>
    </w:pPr>
    <w:rPr>
      <w:rFonts w:asciiTheme="majorHAnsi" w:eastAsiaTheme="majorEastAsia" w:hAnsiTheme="majorHAnsi" w:cstheme="majorBidi"/>
      <w:b w:val="0"/>
      <w:bCs w:val="0"/>
      <w:color w:val="2F5496" w:themeColor="accent1" w:themeShade="BF"/>
      <w:sz w:val="32"/>
      <w:szCs w:val="32"/>
      <w:u w:val="none"/>
    </w:rPr>
  </w:style>
  <w:style w:type="character" w:customStyle="1" w:styleId="Nadpis4Char">
    <w:name w:val="Nadpis 4 Char"/>
    <w:rsid w:val="00931F49"/>
    <w:rPr>
      <w:rFonts w:ascii="NimbusSanNovTEE" w:hAnsi="NimbusSanNovTEE"/>
      <w:b/>
      <w:sz w:val="22"/>
      <w:lang w:val="en-GB"/>
    </w:rPr>
  </w:style>
  <w:style w:type="character" w:customStyle="1" w:styleId="Nadpis5Char">
    <w:name w:val="Nadpis 5 Char"/>
    <w:rsid w:val="00931F49"/>
    <w:rPr>
      <w:rFonts w:ascii="Arial" w:hAnsi="Arial"/>
      <w:sz w:val="22"/>
    </w:rPr>
  </w:style>
  <w:style w:type="paragraph" w:customStyle="1" w:styleId="ListParagraph1">
    <w:name w:val="List Paragraph1"/>
    <w:basedOn w:val="Normln"/>
    <w:rsid w:val="00931F49"/>
    <w:pPr>
      <w:numPr>
        <w:ilvl w:val="1"/>
      </w:numPr>
      <w:tabs>
        <w:tab w:val="num" w:pos="0"/>
      </w:tabs>
      <w:spacing w:before="120" w:after="120"/>
      <w:contextualSpacing/>
    </w:pPr>
    <w:rPr>
      <w:noProof/>
      <w:color w:val="595959"/>
      <w:lang w:eastAsia="en-US" w:bidi="en-US"/>
    </w:rPr>
  </w:style>
  <w:style w:type="character" w:customStyle="1" w:styleId="platne1">
    <w:name w:val="platne1"/>
    <w:basedOn w:val="Standardnpsmoodstavce"/>
    <w:rsid w:val="00931F49"/>
  </w:style>
  <w:style w:type="character" w:customStyle="1" w:styleId="Nadpis2Char">
    <w:name w:val="Nadpis 2 Char"/>
    <w:aliases w:val="MTL Nadpis 2 Char"/>
    <w:basedOn w:val="Standardnpsmoodstavce"/>
    <w:link w:val="Nadpis2"/>
    <w:rsid w:val="00070CC4"/>
    <w:rPr>
      <w:rFonts w:ascii="Segoe UI" w:hAnsi="Segoe UI" w:cs="Courier New"/>
      <w:b/>
      <w:bCs/>
      <w:sz w:val="22"/>
    </w:rPr>
  </w:style>
  <w:style w:type="paragraph" w:customStyle="1" w:styleId="Textodstavce">
    <w:name w:val="Text odstavce"/>
    <w:basedOn w:val="Normln"/>
    <w:rsid w:val="00931F49"/>
    <w:pPr>
      <w:tabs>
        <w:tab w:val="left" w:pos="851"/>
      </w:tabs>
      <w:spacing w:before="120" w:after="120"/>
      <w:outlineLvl w:val="6"/>
    </w:pPr>
    <w:rPr>
      <w:rFonts w:ascii="Verdana" w:hAnsi="Verdana"/>
    </w:rPr>
  </w:style>
  <w:style w:type="paragraph" w:customStyle="1" w:styleId="Textbodu">
    <w:name w:val="Text bodu"/>
    <w:basedOn w:val="Normln"/>
    <w:rsid w:val="00931F49"/>
    <w:pPr>
      <w:outlineLvl w:val="8"/>
    </w:pPr>
    <w:rPr>
      <w:rFonts w:ascii="Verdana" w:hAnsi="Verdana"/>
    </w:rPr>
  </w:style>
  <w:style w:type="paragraph" w:customStyle="1" w:styleId="Textpsmene">
    <w:name w:val="Text písmene"/>
    <w:basedOn w:val="Normln"/>
    <w:rsid w:val="00931F49"/>
    <w:pPr>
      <w:outlineLvl w:val="7"/>
    </w:pPr>
    <w:rPr>
      <w:rFonts w:ascii="Verdana" w:hAnsi="Verdana"/>
    </w:rPr>
  </w:style>
  <w:style w:type="paragraph" w:styleId="Zkladntextodsazen2">
    <w:name w:val="Body Text Indent 2"/>
    <w:basedOn w:val="Normln"/>
    <w:unhideWhenUsed/>
    <w:rsid w:val="00931F49"/>
    <w:pPr>
      <w:spacing w:after="120" w:line="480" w:lineRule="auto"/>
      <w:ind w:left="283"/>
    </w:pPr>
  </w:style>
  <w:style w:type="character" w:customStyle="1" w:styleId="Zkladntextodsazen2Char">
    <w:name w:val="Základní text odsazený 2 Char"/>
    <w:basedOn w:val="Standardnpsmoodstavce"/>
    <w:rsid w:val="00931F49"/>
  </w:style>
  <w:style w:type="paragraph" w:styleId="Prosttext">
    <w:name w:val="Plain Text"/>
    <w:basedOn w:val="Normln"/>
    <w:uiPriority w:val="99"/>
    <w:unhideWhenUsed/>
    <w:rsid w:val="00931F49"/>
    <w:rPr>
      <w:rFonts w:ascii="Consolas" w:eastAsia="Calibri" w:hAnsi="Consolas"/>
      <w:sz w:val="21"/>
      <w:szCs w:val="21"/>
      <w:lang w:eastAsia="en-US"/>
    </w:rPr>
  </w:style>
  <w:style w:type="character" w:customStyle="1" w:styleId="ProsttextChar">
    <w:name w:val="Prostý text Char"/>
    <w:uiPriority w:val="99"/>
    <w:rsid w:val="00931F49"/>
    <w:rPr>
      <w:rFonts w:ascii="Consolas" w:eastAsia="Calibri" w:hAnsi="Consolas"/>
      <w:sz w:val="21"/>
      <w:szCs w:val="21"/>
      <w:lang w:eastAsia="en-US"/>
    </w:rPr>
  </w:style>
  <w:style w:type="paragraph" w:customStyle="1" w:styleId="1GleissUeberschriftA">
    <w:name w:val="1. Gleiss Ueberschrift A."/>
    <w:basedOn w:val="Normln"/>
    <w:next w:val="Normln"/>
    <w:rsid w:val="00931F49"/>
    <w:pPr>
      <w:keepNext/>
      <w:tabs>
        <w:tab w:val="num" w:pos="567"/>
      </w:tabs>
      <w:spacing w:before="720" w:after="360" w:line="340" w:lineRule="atLeast"/>
      <w:ind w:left="567" w:hanging="567"/>
      <w:jc w:val="center"/>
      <w:outlineLvl w:val="0"/>
    </w:pPr>
    <w:rPr>
      <w:b/>
      <w:sz w:val="24"/>
      <w:lang w:eastAsia="de-DE"/>
    </w:rPr>
  </w:style>
  <w:style w:type="paragraph" w:customStyle="1" w:styleId="2GleissUeberschriftI">
    <w:name w:val="2. Gleiss Ueberschrift I."/>
    <w:basedOn w:val="Normln"/>
    <w:next w:val="Normln"/>
    <w:rsid w:val="00931F49"/>
    <w:pPr>
      <w:keepNext/>
      <w:tabs>
        <w:tab w:val="num" w:pos="567"/>
      </w:tabs>
      <w:spacing w:before="480" w:line="340" w:lineRule="atLeast"/>
      <w:ind w:left="567" w:hanging="567"/>
      <w:outlineLvl w:val="1"/>
    </w:pPr>
    <w:rPr>
      <w:b/>
      <w:sz w:val="24"/>
      <w:lang w:eastAsia="de-DE"/>
    </w:rPr>
  </w:style>
  <w:style w:type="paragraph" w:customStyle="1" w:styleId="3GleissUeberschrift1">
    <w:name w:val="3. Gleiss Ueberschrift 1."/>
    <w:basedOn w:val="Normln"/>
    <w:next w:val="Normln"/>
    <w:rsid w:val="00931F49"/>
    <w:pPr>
      <w:keepNext/>
      <w:tabs>
        <w:tab w:val="num" w:pos="567"/>
      </w:tabs>
      <w:spacing w:before="240" w:line="340" w:lineRule="atLeast"/>
      <w:ind w:left="567" w:hanging="567"/>
      <w:outlineLvl w:val="2"/>
    </w:pPr>
    <w:rPr>
      <w:b/>
      <w:sz w:val="24"/>
      <w:lang w:eastAsia="de-DE"/>
    </w:rPr>
  </w:style>
  <w:style w:type="paragraph" w:customStyle="1" w:styleId="4GleissUeberschrift11">
    <w:name w:val="4. Gleiss Ueberschrift 1.1"/>
    <w:basedOn w:val="Normln"/>
    <w:next w:val="Normln"/>
    <w:rsid w:val="00931F49"/>
    <w:pPr>
      <w:keepNext/>
      <w:tabs>
        <w:tab w:val="num" w:pos="567"/>
      </w:tabs>
      <w:spacing w:before="120" w:line="340" w:lineRule="atLeast"/>
      <w:ind w:left="567" w:hanging="567"/>
      <w:outlineLvl w:val="3"/>
    </w:pPr>
    <w:rPr>
      <w:sz w:val="24"/>
      <w:lang w:eastAsia="de-DE"/>
    </w:rPr>
  </w:style>
  <w:style w:type="paragraph" w:customStyle="1" w:styleId="5GleissUeberschrifta">
    <w:name w:val="5. Gleiss Ueberschrift a."/>
    <w:basedOn w:val="Normln"/>
    <w:next w:val="Normln"/>
    <w:rsid w:val="00931F49"/>
    <w:pPr>
      <w:keepNext/>
      <w:tabs>
        <w:tab w:val="num" w:pos="1134"/>
      </w:tabs>
      <w:spacing w:before="120" w:line="340" w:lineRule="atLeast"/>
      <w:ind w:left="1134" w:hanging="567"/>
      <w:outlineLvl w:val="4"/>
    </w:pPr>
    <w:rPr>
      <w:sz w:val="24"/>
      <w:lang w:eastAsia="de-DE"/>
    </w:rPr>
  </w:style>
  <w:style w:type="paragraph" w:customStyle="1" w:styleId="6GleissUeberschriftaa">
    <w:name w:val="6. Gleiss Ueberschrift aa."/>
    <w:basedOn w:val="Normln"/>
    <w:next w:val="Normln"/>
    <w:rsid w:val="00931F49"/>
    <w:pPr>
      <w:keepNext/>
      <w:tabs>
        <w:tab w:val="num" w:pos="1701"/>
      </w:tabs>
      <w:spacing w:line="340" w:lineRule="atLeast"/>
      <w:ind w:left="1701" w:hanging="567"/>
      <w:outlineLvl w:val="5"/>
    </w:pPr>
    <w:rPr>
      <w:sz w:val="24"/>
      <w:lang w:eastAsia="de-DE"/>
    </w:rPr>
  </w:style>
  <w:style w:type="paragraph" w:customStyle="1" w:styleId="7GleissUeberschrift1">
    <w:name w:val="7. Gleiss Ueberschrift (1)"/>
    <w:basedOn w:val="Normln"/>
    <w:next w:val="Normln"/>
    <w:rsid w:val="00931F49"/>
    <w:pPr>
      <w:keepNext/>
      <w:tabs>
        <w:tab w:val="num" w:pos="2268"/>
      </w:tabs>
      <w:spacing w:line="340" w:lineRule="atLeast"/>
      <w:ind w:left="2268" w:hanging="567"/>
      <w:outlineLvl w:val="6"/>
    </w:pPr>
    <w:rPr>
      <w:sz w:val="24"/>
      <w:lang w:eastAsia="de-DE"/>
    </w:rPr>
  </w:style>
  <w:style w:type="paragraph" w:customStyle="1" w:styleId="8GleissUeberschrifta">
    <w:name w:val="8. Gleiss Ueberschrift (a)"/>
    <w:basedOn w:val="Normln"/>
    <w:next w:val="Normln"/>
    <w:rsid w:val="00931F49"/>
    <w:pPr>
      <w:keepNext/>
      <w:tabs>
        <w:tab w:val="num" w:pos="2835"/>
      </w:tabs>
      <w:spacing w:line="340" w:lineRule="atLeast"/>
      <w:ind w:left="2835" w:hanging="567"/>
      <w:outlineLvl w:val="7"/>
    </w:pPr>
    <w:rPr>
      <w:sz w:val="24"/>
      <w:lang w:eastAsia="de-DE"/>
    </w:rPr>
  </w:style>
  <w:style w:type="paragraph" w:customStyle="1" w:styleId="9GleissUeberschriftaa">
    <w:name w:val="9. Gleiss Ueberschrift (aa)"/>
    <w:basedOn w:val="Normln"/>
    <w:next w:val="Normln"/>
    <w:rsid w:val="00931F49"/>
    <w:pPr>
      <w:keepNext/>
      <w:tabs>
        <w:tab w:val="num" w:pos="3402"/>
      </w:tabs>
      <w:spacing w:line="340" w:lineRule="atLeast"/>
      <w:ind w:left="3402" w:hanging="567"/>
      <w:outlineLvl w:val="8"/>
    </w:pPr>
    <w:rPr>
      <w:sz w:val="24"/>
      <w:lang w:eastAsia="de-DE"/>
    </w:rPr>
  </w:style>
  <w:style w:type="character" w:styleId="Siln">
    <w:name w:val="Strong"/>
    <w:uiPriority w:val="22"/>
    <w:qFormat/>
    <w:rsid w:val="00931F49"/>
    <w:rPr>
      <w:b/>
      <w:bCs/>
    </w:rPr>
  </w:style>
  <w:style w:type="paragraph" w:customStyle="1" w:styleId="Odrky1">
    <w:name w:val="Odrážky 1"/>
    <w:basedOn w:val="Zkladntext"/>
    <w:rsid w:val="00931F49"/>
    <w:pPr>
      <w:overflowPunct w:val="0"/>
      <w:autoSpaceDE w:val="0"/>
      <w:autoSpaceDN w:val="0"/>
      <w:adjustRightInd w:val="0"/>
      <w:ind w:left="1425" w:hanging="360"/>
      <w:textAlignment w:val="baseline"/>
    </w:pPr>
    <w:rPr>
      <w:rFonts w:ascii="Arial" w:hAnsi="Arial" w:cs="Arial"/>
      <w:szCs w:val="24"/>
    </w:rPr>
  </w:style>
  <w:style w:type="paragraph" w:styleId="Titulek">
    <w:name w:val="caption"/>
    <w:basedOn w:val="Normln"/>
    <w:next w:val="Normln"/>
    <w:semiHidden/>
    <w:unhideWhenUsed/>
    <w:qFormat/>
    <w:rsid w:val="00931F49"/>
    <w:pPr>
      <w:spacing w:after="200" w:line="240" w:lineRule="auto"/>
    </w:pPr>
    <w:rPr>
      <w:i/>
      <w:iCs/>
      <w:color w:val="44546A" w:themeColor="text2"/>
      <w:sz w:val="18"/>
      <w:szCs w:val="18"/>
    </w:rPr>
  </w:style>
  <w:style w:type="paragraph" w:customStyle="1" w:styleId="StylTitulekZarovnatdobloku">
    <w:name w:val="Styl Titulek + Zarovnat do bloku"/>
    <w:basedOn w:val="Titulek"/>
    <w:rsid w:val="00931F49"/>
  </w:style>
  <w:style w:type="paragraph" w:customStyle="1" w:styleId="ACNormln">
    <w:name w:val="AC Normální"/>
    <w:basedOn w:val="Normln"/>
    <w:rsid w:val="00931F49"/>
    <w:pPr>
      <w:widowControl w:val="0"/>
      <w:spacing w:before="60" w:after="60" w:line="288" w:lineRule="auto"/>
    </w:pPr>
    <w:rPr>
      <w:rFonts w:ascii="Tahoma" w:hAnsi="Tahoma" w:cs="Tahoma"/>
      <w:color w:val="000000"/>
    </w:rPr>
  </w:style>
  <w:style w:type="character" w:customStyle="1" w:styleId="ACNormlnChar">
    <w:name w:val="AC Normální Char"/>
    <w:locked/>
    <w:rsid w:val="00931F49"/>
    <w:rPr>
      <w:rFonts w:ascii="Tahoma" w:hAnsi="Tahoma" w:cs="Tahoma"/>
      <w:color w:val="000000"/>
      <w:sz w:val="22"/>
      <w:szCs w:val="22"/>
    </w:rPr>
  </w:style>
  <w:style w:type="paragraph" w:customStyle="1" w:styleId="xl38">
    <w:name w:val="xl38"/>
    <w:basedOn w:val="Normln"/>
    <w:rsid w:val="00931F49"/>
    <w:pPr>
      <w:pBdr>
        <w:left w:val="single" w:sz="4" w:space="0" w:color="auto"/>
        <w:bottom w:val="single" w:sz="8" w:space="0" w:color="auto"/>
      </w:pBdr>
      <w:spacing w:before="100" w:beforeAutospacing="1" w:after="100" w:afterAutospacing="1"/>
      <w:textAlignment w:val="center"/>
    </w:pPr>
  </w:style>
  <w:style w:type="paragraph" w:customStyle="1" w:styleId="CharCharCharCharCharChar">
    <w:name w:val="Char Char Char Char Char Char"/>
    <w:basedOn w:val="Normln"/>
    <w:rsid w:val="00931F49"/>
    <w:pPr>
      <w:spacing w:after="160" w:line="240" w:lineRule="exact"/>
    </w:pPr>
    <w:rPr>
      <w:rFonts w:ascii="Arial" w:hAnsi="Arial"/>
      <w:lang w:val="en-US" w:eastAsia="en-US"/>
    </w:rPr>
  </w:style>
  <w:style w:type="paragraph" w:customStyle="1" w:styleId="CharCharCharCharCharCharCharChar2CharCharCharChar">
    <w:name w:val="Char Char Char Char Char Char Char Char2 Char Char Char Char"/>
    <w:basedOn w:val="Normln"/>
    <w:rsid w:val="00931F49"/>
    <w:pPr>
      <w:spacing w:after="160" w:line="240" w:lineRule="exact"/>
    </w:pPr>
    <w:rPr>
      <w:rFonts w:ascii="Arial" w:hAnsi="Arial"/>
      <w:lang w:val="en-US" w:eastAsia="en-US"/>
    </w:rPr>
  </w:style>
  <w:style w:type="paragraph" w:customStyle="1" w:styleId="Smlouva-slo">
    <w:name w:val="Smlouva-číslo"/>
    <w:basedOn w:val="Normln"/>
    <w:rsid w:val="00931F49"/>
    <w:pPr>
      <w:widowControl w:val="0"/>
      <w:spacing w:before="120" w:line="240" w:lineRule="atLeast"/>
    </w:pPr>
    <w:rPr>
      <w:snapToGrid w:val="0"/>
      <w:sz w:val="24"/>
    </w:rPr>
  </w:style>
  <w:style w:type="paragraph" w:customStyle="1" w:styleId="OdstavecSmlouvy">
    <w:name w:val="OdstavecSmlouvy"/>
    <w:basedOn w:val="Normln"/>
    <w:rsid w:val="00931F49"/>
    <w:pPr>
      <w:keepLines/>
      <w:numPr>
        <w:numId w:val="3"/>
      </w:numPr>
      <w:tabs>
        <w:tab w:val="left" w:pos="426"/>
        <w:tab w:val="left" w:pos="1701"/>
      </w:tabs>
      <w:spacing w:after="120"/>
    </w:pPr>
    <w:rPr>
      <w:sz w:val="24"/>
    </w:rPr>
  </w:style>
  <w:style w:type="paragraph" w:customStyle="1" w:styleId="Default">
    <w:name w:val="Default"/>
    <w:rsid w:val="00931F49"/>
    <w:pPr>
      <w:autoSpaceDE w:val="0"/>
      <w:autoSpaceDN w:val="0"/>
      <w:adjustRightInd w:val="0"/>
    </w:pPr>
    <w:rPr>
      <w:rFonts w:ascii="Tahoma" w:eastAsia="Calibri" w:hAnsi="Tahoma" w:cs="Tahoma"/>
      <w:color w:val="000000"/>
      <w:sz w:val="24"/>
      <w:szCs w:val="24"/>
      <w:lang w:eastAsia="en-US"/>
    </w:rPr>
  </w:style>
  <w:style w:type="character" w:customStyle="1" w:styleId="Nadpis3Char">
    <w:name w:val="Nadpis 3 Char"/>
    <w:aliases w:val="MTL Nadpis 3 Char"/>
    <w:link w:val="Nadpis3"/>
    <w:rsid w:val="00FD5B0F"/>
    <w:rPr>
      <w:rFonts w:ascii="Segoe UI" w:hAnsi="Segoe UI" w:cs="Courier New"/>
      <w:b/>
      <w:sz w:val="22"/>
      <w:szCs w:val="28"/>
    </w:rPr>
  </w:style>
  <w:style w:type="character" w:customStyle="1" w:styleId="ZkladntextChar">
    <w:name w:val="Základní text Char"/>
    <w:aliases w:val="subtitle2 Char,Základní tZákladní text Char,Body Text Char"/>
    <w:rsid w:val="00931F49"/>
    <w:rPr>
      <w:sz w:val="24"/>
    </w:rPr>
  </w:style>
  <w:style w:type="paragraph" w:styleId="Nzev">
    <w:name w:val="Title"/>
    <w:basedOn w:val="Normln"/>
    <w:link w:val="NzevChar1"/>
    <w:rsid w:val="00931F49"/>
    <w:pPr>
      <w:autoSpaceDE w:val="0"/>
      <w:autoSpaceDN w:val="0"/>
      <w:spacing w:before="240" w:after="60"/>
      <w:jc w:val="center"/>
    </w:pPr>
    <w:rPr>
      <w:rFonts w:ascii="Arial" w:hAnsi="Arial" w:cs="Arial"/>
      <w:b/>
      <w:bCs/>
      <w:kern w:val="28"/>
      <w:sz w:val="32"/>
      <w:szCs w:val="32"/>
    </w:rPr>
  </w:style>
  <w:style w:type="character" w:customStyle="1" w:styleId="NzevChar">
    <w:name w:val="Název Char"/>
    <w:rsid w:val="00931F49"/>
    <w:rPr>
      <w:rFonts w:ascii="Arial" w:hAnsi="Arial" w:cs="Arial"/>
      <w:b/>
      <w:bCs/>
      <w:kern w:val="28"/>
      <w:sz w:val="32"/>
      <w:szCs w:val="32"/>
    </w:rPr>
  </w:style>
  <w:style w:type="character" w:customStyle="1" w:styleId="Nadpis1Char">
    <w:name w:val="Nadpis 1 Char"/>
    <w:aliases w:val="MTL Nadpis 1 Char"/>
    <w:link w:val="Nadpis1"/>
    <w:rsid w:val="00FD5B0F"/>
    <w:rPr>
      <w:rFonts w:ascii="Segoe UI" w:hAnsi="Segoe UI" w:cs="Courier New"/>
      <w:b/>
      <w:bCs/>
      <w:caps/>
      <w:sz w:val="22"/>
      <w:szCs w:val="16"/>
      <w:u w:val="single"/>
    </w:rPr>
  </w:style>
  <w:style w:type="paragraph" w:customStyle="1" w:styleId="Smlouva-eslo">
    <w:name w:val="Smlouva-eíslo"/>
    <w:basedOn w:val="Normln"/>
    <w:rsid w:val="00931F49"/>
    <w:pPr>
      <w:widowControl w:val="0"/>
      <w:spacing w:before="120" w:line="240" w:lineRule="atLeast"/>
    </w:pPr>
    <w:rPr>
      <w:sz w:val="24"/>
    </w:rPr>
  </w:style>
  <w:style w:type="paragraph" w:customStyle="1" w:styleId="Smlouva2">
    <w:name w:val="Smlouva2"/>
    <w:basedOn w:val="Normln"/>
    <w:rsid w:val="00931F49"/>
    <w:pPr>
      <w:widowControl w:val="0"/>
      <w:jc w:val="center"/>
    </w:pPr>
    <w:rPr>
      <w:b/>
      <w:sz w:val="24"/>
    </w:rPr>
  </w:style>
  <w:style w:type="paragraph" w:customStyle="1" w:styleId="Smlouva-slo0">
    <w:name w:val="Smlouva-èíslo"/>
    <w:basedOn w:val="Normln"/>
    <w:rsid w:val="00931F49"/>
    <w:pPr>
      <w:spacing w:before="120" w:line="240" w:lineRule="atLeast"/>
    </w:pPr>
    <w:rPr>
      <w:sz w:val="24"/>
    </w:rPr>
  </w:style>
  <w:style w:type="paragraph" w:customStyle="1" w:styleId="slovnvSOD">
    <w:name w:val="číslování v SOD"/>
    <w:basedOn w:val="Zkladntext"/>
    <w:rsid w:val="00931F49"/>
    <w:pPr>
      <w:widowControl w:val="0"/>
      <w:numPr>
        <w:numId w:val="4"/>
      </w:numPr>
      <w:spacing w:after="120"/>
    </w:pPr>
    <w:rPr>
      <w:rFonts w:ascii="Arial" w:hAnsi="Arial"/>
      <w:sz w:val="22"/>
    </w:rPr>
  </w:style>
  <w:style w:type="paragraph" w:customStyle="1" w:styleId="Smlouva3">
    <w:name w:val="Smlouva3"/>
    <w:basedOn w:val="Normln"/>
    <w:rsid w:val="00931F49"/>
    <w:pPr>
      <w:widowControl w:val="0"/>
      <w:spacing w:before="120"/>
    </w:pPr>
    <w:rPr>
      <w:snapToGrid w:val="0"/>
      <w:sz w:val="24"/>
    </w:rPr>
  </w:style>
  <w:style w:type="paragraph" w:customStyle="1" w:styleId="dajeOSmluvnStran">
    <w:name w:val="ÚdajeOSmluvníStraně"/>
    <w:basedOn w:val="Normln"/>
    <w:rsid w:val="00931F49"/>
    <w:pPr>
      <w:numPr>
        <w:ilvl w:val="12"/>
      </w:numPr>
      <w:ind w:left="357"/>
    </w:pPr>
    <w:rPr>
      <w:sz w:val="24"/>
    </w:rPr>
  </w:style>
  <w:style w:type="paragraph" w:customStyle="1" w:styleId="Podtitul1">
    <w:name w:val="Podtitul1"/>
    <w:basedOn w:val="Normln"/>
    <w:rsid w:val="00931F49"/>
    <w:pPr>
      <w:jc w:val="center"/>
    </w:pPr>
    <w:rPr>
      <w:b/>
      <w:color w:val="000000"/>
      <w:sz w:val="28"/>
    </w:rPr>
  </w:style>
  <w:style w:type="character" w:customStyle="1" w:styleId="PodtitulChar">
    <w:name w:val="Podtitul Char"/>
    <w:rsid w:val="00931F49"/>
    <w:rPr>
      <w:b/>
      <w:color w:val="000000"/>
      <w:sz w:val="28"/>
    </w:rPr>
  </w:style>
  <w:style w:type="paragraph" w:customStyle="1" w:styleId="Normln0">
    <w:name w:val="Norm‡ln’"/>
    <w:rsid w:val="00931F49"/>
    <w:rPr>
      <w:sz w:val="24"/>
      <w:szCs w:val="24"/>
    </w:rPr>
  </w:style>
  <w:style w:type="paragraph" w:customStyle="1" w:styleId="JVS2">
    <w:name w:val="JVS_2"/>
    <w:basedOn w:val="Normln"/>
    <w:rsid w:val="00931F49"/>
    <w:pPr>
      <w:tabs>
        <w:tab w:val="left" w:pos="1440"/>
      </w:tabs>
      <w:spacing w:line="360" w:lineRule="auto"/>
    </w:pPr>
    <w:rPr>
      <w:rFonts w:ascii="Arial" w:hAnsi="Arial" w:cs="Arial"/>
      <w:b/>
      <w:bCs/>
      <w:kern w:val="32"/>
      <w:sz w:val="24"/>
      <w:szCs w:val="32"/>
    </w:rPr>
  </w:style>
  <w:style w:type="paragraph" w:customStyle="1" w:styleId="Import16">
    <w:name w:val="Import 16"/>
    <w:basedOn w:val="Normln"/>
    <w:rsid w:val="00931F49"/>
    <w:pPr>
      <w:widowControl w:val="0"/>
      <w:tabs>
        <w:tab w:val="left" w:pos="864"/>
      </w:tabs>
      <w:autoSpaceDE w:val="0"/>
      <w:autoSpaceDN w:val="0"/>
      <w:adjustRightInd w:val="0"/>
      <w:ind w:hanging="144"/>
    </w:pPr>
    <w:rPr>
      <w:rFonts w:ascii="Courier New" w:hAnsi="Courier New"/>
      <w:sz w:val="24"/>
      <w:szCs w:val="24"/>
    </w:rPr>
  </w:style>
  <w:style w:type="paragraph" w:customStyle="1" w:styleId="Import5">
    <w:name w:val="Import 5"/>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sz w:val="24"/>
      <w:szCs w:val="24"/>
    </w:rPr>
  </w:style>
  <w:style w:type="paragraph" w:customStyle="1" w:styleId="Import3">
    <w:name w:val="Import 3"/>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sz w:val="24"/>
      <w:szCs w:val="24"/>
    </w:rPr>
  </w:style>
  <w:style w:type="paragraph" w:styleId="Zkladntext3">
    <w:name w:val="Body Text 3"/>
    <w:basedOn w:val="Normln"/>
    <w:rsid w:val="00931F49"/>
    <w:pPr>
      <w:spacing w:line="240" w:lineRule="exact"/>
    </w:pPr>
    <w:rPr>
      <w:sz w:val="24"/>
    </w:rPr>
  </w:style>
  <w:style w:type="character" w:customStyle="1" w:styleId="Zkladntext3Char">
    <w:name w:val="Základní text 3 Char"/>
    <w:semiHidden/>
    <w:rsid w:val="00931F49"/>
    <w:rPr>
      <w:sz w:val="24"/>
    </w:rPr>
  </w:style>
  <w:style w:type="paragraph" w:styleId="Zkladntextodsazen3">
    <w:name w:val="Body Text Indent 3"/>
    <w:basedOn w:val="Normln"/>
    <w:rsid w:val="00931F49"/>
    <w:pPr>
      <w:tabs>
        <w:tab w:val="left" w:pos="426"/>
      </w:tabs>
      <w:ind w:left="357"/>
    </w:pPr>
    <w:rPr>
      <w:i/>
      <w:iCs/>
      <w:sz w:val="24"/>
      <w:szCs w:val="24"/>
    </w:rPr>
  </w:style>
  <w:style w:type="character" w:customStyle="1" w:styleId="Zkladntextodsazen3Char">
    <w:name w:val="Základní text odsazený 3 Char"/>
    <w:rsid w:val="00931F49"/>
    <w:rPr>
      <w:i/>
      <w:iCs/>
      <w:sz w:val="24"/>
      <w:szCs w:val="24"/>
    </w:rPr>
  </w:style>
  <w:style w:type="character" w:styleId="Sledovanodkaz">
    <w:name w:val="FollowedHyperlink"/>
    <w:rsid w:val="00931F49"/>
    <w:rPr>
      <w:color w:val="800080"/>
      <w:u w:val="single"/>
    </w:rPr>
  </w:style>
  <w:style w:type="paragraph" w:customStyle="1" w:styleId="xl24">
    <w:name w:val="xl24"/>
    <w:basedOn w:val="Normln"/>
    <w:rsid w:val="00931F49"/>
    <w:pPr>
      <w:pBdr>
        <w:top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5">
    <w:name w:val="xl25"/>
    <w:basedOn w:val="Normln"/>
    <w:rsid w:val="00931F49"/>
    <w:pPr>
      <w:pBdr>
        <w:top w:val="single" w:sz="8"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6">
    <w:name w:val="xl26"/>
    <w:basedOn w:val="Normln"/>
    <w:rsid w:val="00931F49"/>
    <w:pPr>
      <w:pBdr>
        <w:top w:val="single" w:sz="8" w:space="0" w:color="auto"/>
        <w:left w:val="single" w:sz="4" w:space="0" w:color="auto"/>
        <w:right w:val="single" w:sz="8" w:space="0" w:color="auto"/>
      </w:pBdr>
      <w:spacing w:before="100" w:beforeAutospacing="1" w:after="100" w:afterAutospacing="1"/>
      <w:jc w:val="center"/>
      <w:textAlignment w:val="center"/>
    </w:pPr>
    <w:rPr>
      <w:b/>
      <w:bCs/>
      <w:sz w:val="24"/>
      <w:szCs w:val="24"/>
    </w:rPr>
  </w:style>
  <w:style w:type="paragraph" w:customStyle="1" w:styleId="xl27">
    <w:name w:val="xl27"/>
    <w:basedOn w:val="Normln"/>
    <w:rsid w:val="00931F49"/>
    <w:pPr>
      <w:pBdr>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28">
    <w:name w:val="xl28"/>
    <w:basedOn w:val="Normln"/>
    <w:rsid w:val="00931F49"/>
    <w:pPr>
      <w:pBdr>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9">
    <w:name w:val="xl29"/>
    <w:basedOn w:val="Normln"/>
    <w:rsid w:val="00931F49"/>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30">
    <w:name w:val="xl30"/>
    <w:basedOn w:val="Normln"/>
    <w:rsid w:val="00931F49"/>
    <w:pPr>
      <w:pBdr>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31">
    <w:name w:val="xl31"/>
    <w:basedOn w:val="Normln"/>
    <w:rsid w:val="00931F49"/>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32">
    <w:name w:val="xl32"/>
    <w:basedOn w:val="Normln"/>
    <w:rsid w:val="00931F49"/>
    <w:pPr>
      <w:pBdr>
        <w:top w:val="single" w:sz="8" w:space="0" w:color="auto"/>
        <w:left w:val="single" w:sz="4" w:space="0" w:color="auto"/>
        <w:right w:val="single" w:sz="4" w:space="0" w:color="auto"/>
      </w:pBdr>
      <w:spacing w:before="100" w:beforeAutospacing="1" w:after="100" w:afterAutospacing="1"/>
      <w:textAlignment w:val="center"/>
    </w:pPr>
  </w:style>
  <w:style w:type="paragraph" w:customStyle="1" w:styleId="xl33">
    <w:name w:val="xl33"/>
    <w:basedOn w:val="Normln"/>
    <w:rsid w:val="00931F49"/>
    <w:pPr>
      <w:pBdr>
        <w:top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4">
    <w:name w:val="xl34"/>
    <w:basedOn w:val="Normln"/>
    <w:rsid w:val="00931F49"/>
    <w:pPr>
      <w:pBdr>
        <w:top w:val="single" w:sz="8" w:space="0" w:color="auto"/>
        <w:bottom w:val="single" w:sz="4" w:space="0" w:color="auto"/>
        <w:right w:val="single" w:sz="4" w:space="0" w:color="auto"/>
      </w:pBdr>
      <w:spacing w:before="100" w:beforeAutospacing="1" w:after="100" w:afterAutospacing="1"/>
      <w:jc w:val="right"/>
      <w:textAlignment w:val="center"/>
    </w:pPr>
  </w:style>
  <w:style w:type="paragraph" w:customStyle="1" w:styleId="xl35">
    <w:name w:val="xl35"/>
    <w:basedOn w:val="Normln"/>
    <w:rsid w:val="00931F49"/>
    <w:pPr>
      <w:pBdr>
        <w:top w:val="single" w:sz="8" w:space="0" w:color="auto"/>
        <w:bottom w:val="single" w:sz="4" w:space="0" w:color="auto"/>
        <w:right w:val="single" w:sz="8" w:space="0" w:color="auto"/>
      </w:pBdr>
      <w:spacing w:before="100" w:beforeAutospacing="1" w:after="100" w:afterAutospacing="1"/>
      <w:jc w:val="right"/>
      <w:textAlignment w:val="center"/>
    </w:pPr>
  </w:style>
  <w:style w:type="paragraph" w:customStyle="1" w:styleId="xl36">
    <w:name w:val="xl36"/>
    <w:basedOn w:val="Normln"/>
    <w:rsid w:val="00931F49"/>
    <w:pPr>
      <w:pBdr>
        <w:left w:val="single" w:sz="8" w:space="0" w:color="auto"/>
        <w:right w:val="single" w:sz="4" w:space="0" w:color="auto"/>
      </w:pBdr>
      <w:spacing w:before="100" w:beforeAutospacing="1" w:after="100" w:afterAutospacing="1"/>
      <w:jc w:val="center"/>
      <w:textAlignment w:val="center"/>
    </w:pPr>
  </w:style>
  <w:style w:type="paragraph" w:customStyle="1" w:styleId="xl37">
    <w:name w:val="xl37"/>
    <w:basedOn w:val="Normln"/>
    <w:rsid w:val="00931F49"/>
    <w:pPr>
      <w:pBdr>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9">
    <w:name w:val="xl39"/>
    <w:basedOn w:val="Normln"/>
    <w:rsid w:val="00931F49"/>
    <w:pPr>
      <w:pBdr>
        <w:right w:val="single" w:sz="4" w:space="0" w:color="auto"/>
      </w:pBdr>
      <w:spacing w:before="100" w:beforeAutospacing="1" w:after="100" w:afterAutospacing="1"/>
      <w:jc w:val="center"/>
      <w:textAlignment w:val="center"/>
    </w:pPr>
  </w:style>
  <w:style w:type="paragraph" w:customStyle="1" w:styleId="xl40">
    <w:name w:val="xl40"/>
    <w:basedOn w:val="Normln"/>
    <w:rsid w:val="00931F49"/>
    <w:pPr>
      <w:pBdr>
        <w:right w:val="single" w:sz="4" w:space="0" w:color="auto"/>
      </w:pBdr>
      <w:spacing w:before="100" w:beforeAutospacing="1" w:after="100" w:afterAutospacing="1"/>
      <w:jc w:val="right"/>
      <w:textAlignment w:val="center"/>
    </w:pPr>
  </w:style>
  <w:style w:type="paragraph" w:customStyle="1" w:styleId="xl41">
    <w:name w:val="xl41"/>
    <w:basedOn w:val="Normln"/>
    <w:rsid w:val="00931F49"/>
    <w:pPr>
      <w:pBdr>
        <w:right w:val="single" w:sz="8" w:space="0" w:color="auto"/>
      </w:pBdr>
      <w:spacing w:before="100" w:beforeAutospacing="1" w:after="100" w:afterAutospacing="1"/>
      <w:jc w:val="right"/>
      <w:textAlignment w:val="center"/>
    </w:pPr>
  </w:style>
  <w:style w:type="paragraph" w:customStyle="1" w:styleId="xl42">
    <w:name w:val="xl42"/>
    <w:basedOn w:val="Normln"/>
    <w:rsid w:val="00931F4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3">
    <w:name w:val="xl43"/>
    <w:basedOn w:val="Normln"/>
    <w:rsid w:val="00931F49"/>
    <w:pPr>
      <w:pBdr>
        <w:top w:val="single" w:sz="8" w:space="0" w:color="auto"/>
        <w:bottom w:val="single" w:sz="8" w:space="0" w:color="auto"/>
        <w:right w:val="single" w:sz="4" w:space="0" w:color="auto"/>
      </w:pBdr>
      <w:spacing w:before="100" w:beforeAutospacing="1" w:after="100" w:afterAutospacing="1"/>
      <w:jc w:val="right"/>
      <w:textAlignment w:val="center"/>
    </w:pPr>
  </w:style>
  <w:style w:type="paragraph" w:customStyle="1" w:styleId="xl44">
    <w:name w:val="xl44"/>
    <w:basedOn w:val="Normln"/>
    <w:rsid w:val="00931F49"/>
    <w:pPr>
      <w:pBdr>
        <w:top w:val="single" w:sz="8" w:space="0" w:color="auto"/>
        <w:bottom w:val="single" w:sz="8" w:space="0" w:color="auto"/>
        <w:right w:val="single" w:sz="8" w:space="0" w:color="auto"/>
      </w:pBdr>
      <w:spacing w:before="100" w:beforeAutospacing="1" w:after="100" w:afterAutospacing="1"/>
      <w:jc w:val="right"/>
      <w:textAlignment w:val="center"/>
    </w:pPr>
  </w:style>
  <w:style w:type="paragraph" w:customStyle="1" w:styleId="xl45">
    <w:name w:val="xl45"/>
    <w:basedOn w:val="Normln"/>
    <w:rsid w:val="00931F49"/>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6">
    <w:name w:val="xl46"/>
    <w:basedOn w:val="Normln"/>
    <w:rsid w:val="00931F49"/>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7">
    <w:name w:val="xl47"/>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8">
    <w:name w:val="xl48"/>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style>
  <w:style w:type="paragraph" w:customStyle="1" w:styleId="xl49">
    <w:name w:val="xl49"/>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rPr>
  </w:style>
  <w:style w:type="paragraph" w:customStyle="1" w:styleId="xl50">
    <w:name w:val="xl50"/>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rPr>
  </w:style>
  <w:style w:type="paragraph" w:customStyle="1" w:styleId="NzevSmlouvy">
    <w:name w:val="NázevSmlouvy"/>
    <w:basedOn w:val="Zhlav"/>
    <w:next w:val="Normln"/>
    <w:rsid w:val="00931F49"/>
    <w:pPr>
      <w:keepNext/>
      <w:widowControl w:val="0"/>
      <w:tabs>
        <w:tab w:val="clear" w:pos="4536"/>
        <w:tab w:val="clear" w:pos="9072"/>
      </w:tabs>
      <w:spacing w:before="480"/>
      <w:jc w:val="center"/>
    </w:pPr>
    <w:rPr>
      <w:b/>
      <w:bCs/>
      <w:sz w:val="32"/>
    </w:rPr>
  </w:style>
  <w:style w:type="paragraph" w:customStyle="1" w:styleId="slovanPododstavecSmlouvy">
    <w:name w:val="ČíslovanýPododstavecSmlouvy"/>
    <w:basedOn w:val="Zkladntext"/>
    <w:rsid w:val="00931F49"/>
    <w:pPr>
      <w:numPr>
        <w:numId w:val="6"/>
      </w:numPr>
      <w:tabs>
        <w:tab w:val="left" w:pos="284"/>
        <w:tab w:val="left" w:pos="1260"/>
        <w:tab w:val="left" w:pos="1980"/>
        <w:tab w:val="left" w:pos="3960"/>
      </w:tabs>
    </w:pPr>
    <w:rPr>
      <w:szCs w:val="24"/>
    </w:rPr>
  </w:style>
  <w:style w:type="paragraph" w:customStyle="1" w:styleId="slovn">
    <w:name w:val="Číslování"/>
    <w:basedOn w:val="Smlouva3"/>
    <w:rsid w:val="00931F49"/>
    <w:pPr>
      <w:widowControl/>
    </w:pPr>
    <w:rPr>
      <w:snapToGrid/>
    </w:rPr>
  </w:style>
  <w:style w:type="character" w:customStyle="1" w:styleId="Zvraznn1">
    <w:name w:val="Zvýraznění1"/>
    <w:rsid w:val="00931F49"/>
    <w:rPr>
      <w:i/>
      <w:iCs/>
    </w:rPr>
  </w:style>
  <w:style w:type="paragraph" w:customStyle="1" w:styleId="KUMS-adresa">
    <w:name w:val="KUMS-adresa"/>
    <w:basedOn w:val="Normln"/>
    <w:rsid w:val="006171A1"/>
    <w:pPr>
      <w:spacing w:line="280" w:lineRule="exact"/>
    </w:pPr>
    <w:rPr>
      <w:rFonts w:ascii="Tahoma" w:hAnsi="Tahoma" w:cs="Tahoma"/>
      <w:noProof/>
    </w:rPr>
  </w:style>
  <w:style w:type="character" w:customStyle="1" w:styleId="TextkomenteChar1">
    <w:name w:val="Text komentáře Char1"/>
    <w:basedOn w:val="Standardnpsmoodstavce"/>
    <w:link w:val="Textkomente"/>
    <w:uiPriority w:val="99"/>
    <w:qFormat/>
    <w:locked/>
    <w:rsid w:val="0035426E"/>
  </w:style>
  <w:style w:type="paragraph" w:customStyle="1" w:styleId="Styl1">
    <w:name w:val="Styl1"/>
    <w:basedOn w:val="Normln"/>
    <w:rsid w:val="0058425B"/>
    <w:pPr>
      <w:numPr>
        <w:ilvl w:val="1"/>
        <w:numId w:val="5"/>
      </w:numPr>
      <w:tabs>
        <w:tab w:val="left" w:pos="702"/>
      </w:tabs>
    </w:pPr>
    <w:rPr>
      <w:rFonts w:ascii="Palatino Linotype" w:hAnsi="Palatino Linotype"/>
      <w:i/>
    </w:rPr>
  </w:style>
  <w:style w:type="paragraph" w:styleId="FormtovanvHTML">
    <w:name w:val="HTML Preformatted"/>
    <w:basedOn w:val="Normln"/>
    <w:link w:val="FormtovanvHTMLChar"/>
    <w:uiPriority w:val="99"/>
    <w:unhideWhenUsed/>
    <w:rsid w:val="00D90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FormtovanvHTMLChar">
    <w:name w:val="Formátovaný v HTML Char"/>
    <w:link w:val="FormtovanvHTML"/>
    <w:uiPriority w:val="99"/>
    <w:rsid w:val="00D908B5"/>
    <w:rPr>
      <w:rFonts w:ascii="Courier New" w:hAnsi="Courier New" w:cs="Courier New"/>
    </w:rPr>
  </w:style>
  <w:style w:type="character" w:customStyle="1" w:styleId="Nadpis6Char">
    <w:name w:val="Nadpis 6 Char"/>
    <w:aliases w:val="H6 Char"/>
    <w:link w:val="Nadpis6"/>
    <w:rsid w:val="00344014"/>
    <w:rPr>
      <w:rFonts w:cs="Courier New"/>
      <w:sz w:val="28"/>
      <w:lang w:val="x-none" w:eastAsia="x-none"/>
    </w:rPr>
  </w:style>
  <w:style w:type="paragraph" w:styleId="Seznam">
    <w:name w:val="List"/>
    <w:basedOn w:val="Normln"/>
    <w:rsid w:val="00344014"/>
    <w:pPr>
      <w:spacing w:before="120"/>
      <w:ind w:right="794"/>
    </w:pPr>
  </w:style>
  <w:style w:type="paragraph" w:customStyle="1" w:styleId="zkl2">
    <w:name w:val="_zákl.2"/>
    <w:basedOn w:val="Normln"/>
    <w:rsid w:val="00344014"/>
    <w:pPr>
      <w:tabs>
        <w:tab w:val="left" w:pos="567"/>
      </w:tabs>
      <w:spacing w:before="160"/>
      <w:ind w:firstLine="567"/>
    </w:pPr>
    <w:rPr>
      <w:sz w:val="24"/>
    </w:rPr>
  </w:style>
  <w:style w:type="paragraph" w:customStyle="1" w:styleId="zkl4">
    <w:name w:val="_zákl.4"/>
    <w:basedOn w:val="zkl2"/>
    <w:rsid w:val="00344014"/>
    <w:pPr>
      <w:spacing w:before="60"/>
      <w:ind w:left="1134" w:firstLine="0"/>
    </w:pPr>
  </w:style>
  <w:style w:type="paragraph" w:customStyle="1" w:styleId="BodyText21">
    <w:name w:val="Body Text 21"/>
    <w:basedOn w:val="Normln"/>
    <w:rsid w:val="00344014"/>
    <w:pPr>
      <w:spacing w:before="120" w:line="240" w:lineRule="atLeast"/>
    </w:pPr>
    <w:rPr>
      <w:rFonts w:ascii="Arial" w:hAnsi="Arial"/>
      <w:b/>
      <w:sz w:val="24"/>
    </w:rPr>
  </w:style>
  <w:style w:type="paragraph" w:styleId="Seznamsodrkami">
    <w:name w:val="List Bullet"/>
    <w:basedOn w:val="Normln"/>
    <w:autoRedefine/>
    <w:rsid w:val="00344014"/>
    <w:pPr>
      <w:numPr>
        <w:numId w:val="7"/>
      </w:numPr>
      <w:spacing w:before="120"/>
      <w:ind w:left="284" w:hanging="284"/>
    </w:pPr>
    <w:rPr>
      <w:sz w:val="24"/>
    </w:rPr>
  </w:style>
  <w:style w:type="table" w:styleId="Mkatabulky">
    <w:name w:val="Table Grid"/>
    <w:basedOn w:val="Normlntabulka"/>
    <w:uiPriority w:val="39"/>
    <w:rsid w:val="003440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1">
    <w:name w:val="Import 1"/>
    <w:basedOn w:val="Normln"/>
    <w:rsid w:val="00344014"/>
    <w:pPr>
      <w:tabs>
        <w:tab w:val="left" w:pos="5472"/>
      </w:tabs>
      <w:suppressAutoHyphens/>
      <w:spacing w:line="230" w:lineRule="auto"/>
      <w:ind w:left="1296"/>
    </w:pPr>
    <w:rPr>
      <w:sz w:val="24"/>
    </w:rPr>
  </w:style>
  <w:style w:type="paragraph" w:customStyle="1" w:styleId="BodyText31">
    <w:name w:val="Body Text 31"/>
    <w:basedOn w:val="Normln"/>
    <w:rsid w:val="00344014"/>
    <w:pPr>
      <w:overflowPunct w:val="0"/>
      <w:autoSpaceDE w:val="0"/>
      <w:autoSpaceDN w:val="0"/>
      <w:adjustRightInd w:val="0"/>
      <w:textAlignment w:val="baseline"/>
    </w:pPr>
    <w:rPr>
      <w:b/>
    </w:rPr>
  </w:style>
  <w:style w:type="paragraph" w:customStyle="1" w:styleId="text">
    <w:name w:val="text"/>
    <w:rsid w:val="00344014"/>
    <w:pPr>
      <w:widowControl w:val="0"/>
      <w:spacing w:before="240" w:line="240" w:lineRule="exact"/>
      <w:jc w:val="both"/>
    </w:pPr>
    <w:rPr>
      <w:rFonts w:ascii="Arial" w:hAnsi="Arial"/>
      <w:sz w:val="24"/>
    </w:rPr>
  </w:style>
  <w:style w:type="paragraph" w:customStyle="1" w:styleId="zl2">
    <w:name w:val="_z疚l.2"/>
    <w:basedOn w:val="Normln"/>
    <w:rsid w:val="00344014"/>
    <w:pPr>
      <w:widowControl w:val="0"/>
      <w:tabs>
        <w:tab w:val="left" w:pos="567"/>
      </w:tabs>
      <w:autoSpaceDE w:val="0"/>
      <w:autoSpaceDN w:val="0"/>
      <w:adjustRightInd w:val="0"/>
      <w:ind w:left="397"/>
    </w:pPr>
    <w:rPr>
      <w:rFonts w:ascii="Arial" w:hAnsi="Arial" w:cs="Arial"/>
    </w:rPr>
  </w:style>
  <w:style w:type="paragraph" w:customStyle="1" w:styleId="BodyTextIndent22">
    <w:name w:val="Body Text Indent 22"/>
    <w:basedOn w:val="Normln"/>
    <w:rsid w:val="00344014"/>
    <w:pPr>
      <w:widowControl w:val="0"/>
      <w:tabs>
        <w:tab w:val="left" w:pos="426"/>
        <w:tab w:val="left" w:pos="2268"/>
        <w:tab w:val="left" w:pos="4536"/>
      </w:tabs>
      <w:autoSpaceDE w:val="0"/>
      <w:autoSpaceDN w:val="0"/>
      <w:ind w:left="426" w:hanging="426"/>
    </w:pPr>
    <w:rPr>
      <w:rFonts w:ascii="Arial" w:hAnsi="Arial" w:cs="Arial"/>
    </w:rPr>
  </w:style>
  <w:style w:type="paragraph" w:customStyle="1" w:styleId="CharCharChar">
    <w:name w:val="Char Char Char"/>
    <w:basedOn w:val="Normln"/>
    <w:rsid w:val="00344014"/>
    <w:pPr>
      <w:spacing w:after="160" w:line="240" w:lineRule="exact"/>
    </w:pPr>
    <w:rPr>
      <w:rFonts w:ascii="Tahoma" w:hAnsi="Tahoma" w:cs="Tahoma"/>
      <w:lang w:val="en-US" w:eastAsia="en-US"/>
    </w:rPr>
  </w:style>
  <w:style w:type="paragraph" w:customStyle="1" w:styleId="MSK-txtA3">
    <w:name w:val="MSK-txtA3"/>
    <w:rsid w:val="00344014"/>
    <w:pPr>
      <w:spacing w:line="360" w:lineRule="auto"/>
      <w:ind w:firstLine="709"/>
      <w:jc w:val="both"/>
    </w:pPr>
    <w:rPr>
      <w:sz w:val="24"/>
      <w:szCs w:val="24"/>
    </w:rPr>
  </w:style>
  <w:style w:type="paragraph" w:styleId="Seznamsodrkami2">
    <w:name w:val="List Bullet 2"/>
    <w:basedOn w:val="Normln"/>
    <w:autoRedefine/>
    <w:rsid w:val="00344014"/>
    <w:pPr>
      <w:numPr>
        <w:numId w:val="8"/>
      </w:numPr>
    </w:pPr>
    <w:rPr>
      <w:sz w:val="24"/>
      <w:szCs w:val="24"/>
    </w:rPr>
  </w:style>
  <w:style w:type="character" w:customStyle="1" w:styleId="ZkladntextodsazenChar">
    <w:name w:val="Základní text odsazený Char"/>
    <w:link w:val="Zkladntextodsazen"/>
    <w:rsid w:val="00344014"/>
    <w:rPr>
      <w:sz w:val="24"/>
    </w:rPr>
  </w:style>
  <w:style w:type="paragraph" w:customStyle="1" w:styleId="Bntext">
    <w:name w:val="Běžný text"/>
    <w:basedOn w:val="Normln"/>
    <w:link w:val="BntextChar"/>
    <w:rsid w:val="00344014"/>
    <w:pPr>
      <w:widowControl w:val="0"/>
      <w:spacing w:before="60" w:after="60"/>
    </w:pPr>
    <w:rPr>
      <w:rFonts w:ascii="Arial" w:hAnsi="Arial"/>
      <w:sz w:val="24"/>
      <w:szCs w:val="24"/>
      <w:lang w:val="x-none" w:eastAsia="x-none"/>
    </w:rPr>
  </w:style>
  <w:style w:type="paragraph" w:customStyle="1" w:styleId="normlnsodsazenm">
    <w:name w:val="normální s odsazením"/>
    <w:basedOn w:val="Normln"/>
    <w:rsid w:val="00344014"/>
    <w:pPr>
      <w:tabs>
        <w:tab w:val="left" w:pos="284"/>
        <w:tab w:val="left" w:pos="567"/>
        <w:tab w:val="left" w:pos="851"/>
        <w:tab w:val="left" w:pos="1134"/>
        <w:tab w:val="left" w:pos="1418"/>
        <w:tab w:val="left" w:pos="1701"/>
        <w:tab w:val="left" w:pos="1985"/>
        <w:tab w:val="left" w:pos="2268"/>
        <w:tab w:val="left" w:pos="2552"/>
        <w:tab w:val="left" w:pos="2835"/>
      </w:tabs>
      <w:autoSpaceDE w:val="0"/>
      <w:autoSpaceDN w:val="0"/>
      <w:ind w:left="1134"/>
    </w:pPr>
    <w:rPr>
      <w:rFonts w:ascii="Arial" w:hAnsi="Arial" w:cs="Arial"/>
    </w:rPr>
  </w:style>
  <w:style w:type="paragraph" w:customStyle="1" w:styleId="Nzevsti">
    <w:name w:val="Název části"/>
    <w:basedOn w:val="Normln"/>
    <w:next w:val="Normln"/>
    <w:rsid w:val="00344014"/>
    <w:pPr>
      <w:keepNext/>
      <w:keepLines/>
      <w:spacing w:before="600" w:after="120"/>
      <w:jc w:val="center"/>
    </w:pPr>
    <w:rPr>
      <w:rFonts w:ascii="Arial" w:hAnsi="Arial"/>
      <w:b/>
      <w:kern w:val="28"/>
      <w:sz w:val="36"/>
    </w:rPr>
  </w:style>
  <w:style w:type="paragraph" w:customStyle="1" w:styleId="titulek0">
    <w:name w:val="titulek"/>
    <w:basedOn w:val="Normln"/>
    <w:next w:val="Zkladntext"/>
    <w:rsid w:val="00344014"/>
    <w:pPr>
      <w:keepNext/>
      <w:keepLines/>
      <w:spacing w:before="360" w:after="60"/>
      <w:jc w:val="center"/>
    </w:pPr>
    <w:rPr>
      <w:b/>
      <w:sz w:val="24"/>
    </w:rPr>
  </w:style>
  <w:style w:type="character" w:customStyle="1" w:styleId="Zatekodstavce">
    <w:name w:val="Začátek odstavce"/>
    <w:rsid w:val="00344014"/>
    <w:rPr>
      <w:b/>
      <w:caps/>
    </w:rPr>
  </w:style>
  <w:style w:type="character" w:customStyle="1" w:styleId="BntextChar">
    <w:name w:val="Běžný text Char"/>
    <w:link w:val="Bntext"/>
    <w:locked/>
    <w:rsid w:val="00344014"/>
    <w:rPr>
      <w:rFonts w:ascii="Arial" w:hAnsi="Arial"/>
      <w:sz w:val="24"/>
      <w:szCs w:val="24"/>
    </w:rPr>
  </w:style>
  <w:style w:type="paragraph" w:customStyle="1" w:styleId="Bntextodstavec">
    <w:name w:val="Běžný text odstavec"/>
    <w:basedOn w:val="Bntext"/>
    <w:next w:val="Bntext"/>
    <w:rsid w:val="00344014"/>
    <w:pPr>
      <w:spacing w:after="260"/>
    </w:pPr>
    <w:rPr>
      <w:sz w:val="22"/>
    </w:rPr>
  </w:style>
  <w:style w:type="paragraph" w:customStyle="1" w:styleId="PlainText1">
    <w:name w:val="Plain Text1"/>
    <w:basedOn w:val="Normln"/>
    <w:rsid w:val="00344014"/>
    <w:rPr>
      <w:rFonts w:ascii="Courier New" w:hAnsi="Courier New"/>
    </w:rPr>
  </w:style>
  <w:style w:type="paragraph" w:styleId="Normlnweb">
    <w:name w:val="Normal (Web)"/>
    <w:basedOn w:val="Normln"/>
    <w:uiPriority w:val="99"/>
    <w:unhideWhenUsed/>
    <w:rsid w:val="00344014"/>
    <w:pPr>
      <w:spacing w:before="100" w:beforeAutospacing="1" w:after="100" w:afterAutospacing="1"/>
    </w:pPr>
    <w:rPr>
      <w:rFonts w:eastAsia="Calibri"/>
      <w:sz w:val="24"/>
      <w:szCs w:val="24"/>
    </w:rPr>
  </w:style>
  <w:style w:type="paragraph" w:customStyle="1" w:styleId="zklad">
    <w:name w:val="základ"/>
    <w:basedOn w:val="Normln"/>
    <w:rsid w:val="00D07BDD"/>
    <w:pPr>
      <w:spacing w:before="60" w:after="120"/>
    </w:pPr>
    <w:rPr>
      <w:iCs/>
      <w:sz w:val="24"/>
      <w:szCs w:val="24"/>
    </w:rPr>
  </w:style>
  <w:style w:type="paragraph" w:customStyle="1" w:styleId="NormlnSmlouva">
    <w:name w:val="Normální.Smlouva"/>
    <w:rsid w:val="00702895"/>
    <w:pPr>
      <w:widowControl w:val="0"/>
      <w:jc w:val="both"/>
    </w:pPr>
    <w:rPr>
      <w:sz w:val="24"/>
    </w:rPr>
  </w:style>
  <w:style w:type="paragraph" w:styleId="Textpoznpodarou">
    <w:name w:val="footnote text"/>
    <w:aliases w:val="fn"/>
    <w:basedOn w:val="Normln"/>
    <w:link w:val="TextpoznpodarouChar"/>
    <w:unhideWhenUsed/>
    <w:rsid w:val="00C70F4F"/>
  </w:style>
  <w:style w:type="character" w:customStyle="1" w:styleId="TextpoznpodarouChar">
    <w:name w:val="Text pozn. pod čarou Char"/>
    <w:aliases w:val="fn Char"/>
    <w:basedOn w:val="Standardnpsmoodstavce"/>
    <w:link w:val="Textpoznpodarou"/>
    <w:rsid w:val="00C70F4F"/>
  </w:style>
  <w:style w:type="character" w:styleId="Znakapoznpodarou">
    <w:name w:val="footnote reference"/>
    <w:uiPriority w:val="99"/>
    <w:unhideWhenUsed/>
    <w:rsid w:val="00C70F4F"/>
    <w:rPr>
      <w:vertAlign w:val="superscript"/>
    </w:rPr>
  </w:style>
  <w:style w:type="numbering" w:customStyle="1" w:styleId="G-odrky">
    <w:name w:val="G - odrážky"/>
    <w:rsid w:val="00CB4BAB"/>
    <w:pPr>
      <w:numPr>
        <w:numId w:val="10"/>
      </w:numPr>
    </w:pPr>
  </w:style>
  <w:style w:type="character" w:customStyle="1" w:styleId="st1">
    <w:name w:val="st1"/>
    <w:basedOn w:val="Standardnpsmoodstavce"/>
    <w:rsid w:val="00801DF5"/>
  </w:style>
  <w:style w:type="paragraph" w:customStyle="1" w:styleId="Styl4">
    <w:name w:val="Styl4"/>
    <w:basedOn w:val="Normln"/>
    <w:rsid w:val="00801DF5"/>
    <w:pPr>
      <w:widowControl w:val="0"/>
      <w:numPr>
        <w:ilvl w:val="1"/>
        <w:numId w:val="9"/>
      </w:numPr>
      <w:spacing w:before="120" w:after="120"/>
    </w:pPr>
    <w:rPr>
      <w:rFonts w:ascii="Palatino Linotype" w:hAnsi="Palatino Linotype" w:cs="Arial"/>
      <w:i/>
      <w:u w:val="single"/>
    </w:rPr>
  </w:style>
  <w:style w:type="paragraph" w:customStyle="1" w:styleId="odstavec">
    <w:name w:val="odstavec"/>
    <w:basedOn w:val="Normln"/>
    <w:rsid w:val="00FF17DC"/>
    <w:pPr>
      <w:spacing w:before="120"/>
      <w:ind w:firstLine="482"/>
    </w:pPr>
    <w:rPr>
      <w:sz w:val="24"/>
      <w:szCs w:val="24"/>
    </w:rPr>
  </w:style>
  <w:style w:type="paragraph" w:customStyle="1" w:styleId="psmeno">
    <w:name w:val="písmeno"/>
    <w:basedOn w:val="slovanseznam"/>
    <w:rsid w:val="000D7323"/>
    <w:pPr>
      <w:numPr>
        <w:numId w:val="0"/>
      </w:numPr>
      <w:tabs>
        <w:tab w:val="left" w:pos="357"/>
      </w:tabs>
      <w:ind w:left="357" w:hanging="357"/>
      <w:contextualSpacing w:val="0"/>
    </w:pPr>
    <w:rPr>
      <w:sz w:val="24"/>
      <w:szCs w:val="24"/>
      <w:lang w:val="en-US"/>
    </w:rPr>
  </w:style>
  <w:style w:type="paragraph" w:styleId="slovanseznam">
    <w:name w:val="List Number"/>
    <w:basedOn w:val="Normln"/>
    <w:uiPriority w:val="99"/>
    <w:semiHidden/>
    <w:unhideWhenUsed/>
    <w:rsid w:val="000D7323"/>
    <w:pPr>
      <w:numPr>
        <w:numId w:val="11"/>
      </w:numPr>
      <w:contextualSpacing/>
    </w:pPr>
  </w:style>
  <w:style w:type="paragraph" w:customStyle="1" w:styleId="odsazfurt">
    <w:name w:val="odsaz furt"/>
    <w:basedOn w:val="Normln"/>
    <w:rsid w:val="004F5FBB"/>
    <w:pPr>
      <w:ind w:left="284"/>
    </w:pPr>
    <w:rPr>
      <w:rFonts w:ascii="Tahoma" w:hAnsi="Tahoma"/>
      <w:color w:val="000000"/>
    </w:rPr>
  </w:style>
  <w:style w:type="paragraph" w:customStyle="1" w:styleId="Stylodsazfurt11bVlevo0cm">
    <w:name w:val="Styl odsaz furt + 11 b. Vlevo:  0 cm"/>
    <w:basedOn w:val="odsazfurt"/>
    <w:rsid w:val="00385080"/>
    <w:pPr>
      <w:spacing w:before="120"/>
      <w:ind w:left="0"/>
    </w:pPr>
  </w:style>
  <w:style w:type="character" w:customStyle="1" w:styleId="OdstavecseseznamemChar">
    <w:name w:val="Odstavec se seznamem Char"/>
    <w:aliases w:val="Odstavec_muj Char,Nad Char,List Paragraph Char,Odstavec cíl se seznamem Char,Odstavec se seznamem5 Char,Odrážky Char,Obrázek Char,_Odstavec se seznamem Char,Seznam - odrážky Char,Conclusion de partie Char"/>
    <w:link w:val="Odstavecseseznamem"/>
    <w:uiPriority w:val="34"/>
    <w:qFormat/>
    <w:rsid w:val="00100ECF"/>
  </w:style>
  <w:style w:type="character" w:customStyle="1" w:styleId="cpvcode3">
    <w:name w:val="cpvcode3"/>
    <w:rsid w:val="00241FE3"/>
    <w:rPr>
      <w:color w:val="FF0000"/>
    </w:rPr>
  </w:style>
  <w:style w:type="paragraph" w:styleId="Bezmezer">
    <w:name w:val="No Spacing"/>
    <w:uiPriority w:val="1"/>
    <w:rsid w:val="00ED7FD2"/>
    <w:pPr>
      <w:keepNext/>
      <w:keepLines/>
      <w:tabs>
        <w:tab w:val="left" w:pos="0"/>
      </w:tabs>
      <w:overflowPunct w:val="0"/>
      <w:autoSpaceDE w:val="0"/>
      <w:autoSpaceDN w:val="0"/>
      <w:adjustRightInd w:val="0"/>
      <w:snapToGrid w:val="0"/>
      <w:ind w:right="7"/>
      <w:jc w:val="both"/>
    </w:pPr>
    <w:rPr>
      <w:rFonts w:ascii="Arial" w:hAnsi="Arial" w:cs="Arial"/>
      <w:b/>
      <w:sz w:val="28"/>
      <w:szCs w:val="28"/>
    </w:rPr>
  </w:style>
  <w:style w:type="character" w:customStyle="1" w:styleId="preformatted">
    <w:name w:val="preformatted"/>
    <w:basedOn w:val="Standardnpsmoodstavce"/>
    <w:rsid w:val="0084433C"/>
  </w:style>
  <w:style w:type="character" w:customStyle="1" w:styleId="Nevyeenzmnka1">
    <w:name w:val="Nevyřešená zmínka1"/>
    <w:uiPriority w:val="99"/>
    <w:semiHidden/>
    <w:unhideWhenUsed/>
    <w:rsid w:val="00D017E7"/>
    <w:rPr>
      <w:color w:val="808080"/>
      <w:shd w:val="clear" w:color="auto" w:fill="E6E6E6"/>
    </w:rPr>
  </w:style>
  <w:style w:type="character" w:customStyle="1" w:styleId="TextpoznpodarouChar1">
    <w:name w:val="Text pozn. pod čarou Char1"/>
    <w:rsid w:val="00DD7F9F"/>
  </w:style>
  <w:style w:type="paragraph" w:customStyle="1" w:styleId="MTLNormalhlavicka">
    <w:name w:val="MTL Normal hlavicka"/>
    <w:basedOn w:val="Normln"/>
    <w:link w:val="MTLNormalhlavickaChar"/>
    <w:qFormat/>
    <w:rsid w:val="00F86F2D"/>
    <w:pPr>
      <w:spacing w:after="0" w:line="240" w:lineRule="auto"/>
      <w:jc w:val="center"/>
    </w:pPr>
  </w:style>
  <w:style w:type="character" w:customStyle="1" w:styleId="MTLNormalhlavickaChar">
    <w:name w:val="MTL Normal hlavicka Char"/>
    <w:basedOn w:val="Standardnpsmoodstavce"/>
    <w:link w:val="MTLNormalhlavicka"/>
    <w:rsid w:val="00F86F2D"/>
    <w:rPr>
      <w:rFonts w:ascii="Segoe UI" w:hAnsi="Segoe UI" w:cs="Courier New"/>
      <w:sz w:val="22"/>
      <w:szCs w:val="16"/>
    </w:rPr>
  </w:style>
  <w:style w:type="paragraph" w:customStyle="1" w:styleId="MTLNormalbezmezer">
    <w:name w:val="MTL Normal bez mezer"/>
    <w:basedOn w:val="Normln"/>
    <w:link w:val="MTLNormalbezmezerChar"/>
    <w:qFormat/>
    <w:rsid w:val="00F86F2D"/>
    <w:pPr>
      <w:spacing w:after="0" w:line="240" w:lineRule="auto"/>
    </w:pPr>
  </w:style>
  <w:style w:type="character" w:customStyle="1" w:styleId="MTLNormalbezmezerChar">
    <w:name w:val="MTL Normal bez mezer Char"/>
    <w:basedOn w:val="Standardnpsmoodstavce"/>
    <w:link w:val="MTLNormalbezmezer"/>
    <w:rsid w:val="00F86F2D"/>
    <w:rPr>
      <w:rFonts w:ascii="Segoe UI" w:hAnsi="Segoe UI" w:cs="Courier New"/>
      <w:sz w:val="22"/>
      <w:szCs w:val="16"/>
    </w:rPr>
  </w:style>
  <w:style w:type="character" w:customStyle="1" w:styleId="Nadpis8Char">
    <w:name w:val="Nadpis 8 Char"/>
    <w:aliases w:val="MTL Podnadpis Char"/>
    <w:basedOn w:val="Standardnpsmoodstavce"/>
    <w:link w:val="Nadpis8"/>
    <w:rsid w:val="000953F6"/>
    <w:rPr>
      <w:rFonts w:ascii="Segoe UI" w:eastAsiaTheme="minorEastAsia" w:hAnsi="Segoe UI" w:cstheme="minorBidi"/>
      <w:b/>
      <w:iCs/>
      <w:sz w:val="22"/>
      <w:szCs w:val="24"/>
    </w:rPr>
  </w:style>
  <w:style w:type="paragraph" w:customStyle="1" w:styleId="MTLTitulninadpis">
    <w:name w:val="MTL Titulni nadpis"/>
    <w:basedOn w:val="Nzev"/>
    <w:next w:val="Normln"/>
    <w:link w:val="MTLTitulninadpisChar"/>
    <w:qFormat/>
    <w:rsid w:val="000F079D"/>
    <w:pPr>
      <w:spacing w:before="0" w:after="120"/>
    </w:pPr>
    <w:rPr>
      <w:rFonts w:ascii="Segoe UI" w:hAnsi="Segoe UI" w:cs="Segoe UI"/>
      <w:sz w:val="48"/>
      <w:szCs w:val="48"/>
    </w:rPr>
  </w:style>
  <w:style w:type="character" w:customStyle="1" w:styleId="NzevChar1">
    <w:name w:val="Název Char1"/>
    <w:basedOn w:val="Standardnpsmoodstavce"/>
    <w:link w:val="Nzev"/>
    <w:rsid w:val="000F079D"/>
    <w:rPr>
      <w:rFonts w:ascii="Arial" w:hAnsi="Arial" w:cs="Arial"/>
      <w:b/>
      <w:bCs/>
      <w:kern w:val="28"/>
      <w:sz w:val="32"/>
      <w:szCs w:val="32"/>
    </w:rPr>
  </w:style>
  <w:style w:type="character" w:customStyle="1" w:styleId="MTLTitulninadpisChar">
    <w:name w:val="MTL Titulni nadpis Char"/>
    <w:basedOn w:val="NzevChar1"/>
    <w:link w:val="MTLTitulninadpis"/>
    <w:rsid w:val="000F079D"/>
    <w:rPr>
      <w:rFonts w:ascii="Segoe UI" w:hAnsi="Segoe UI" w:cs="Segoe UI"/>
      <w:b/>
      <w:bCs/>
      <w:kern w:val="28"/>
      <w:sz w:val="48"/>
      <w:szCs w:val="48"/>
    </w:rPr>
  </w:style>
  <w:style w:type="character" w:customStyle="1" w:styleId="cf01">
    <w:name w:val="cf01"/>
    <w:basedOn w:val="Standardnpsmoodstavce"/>
    <w:rsid w:val="005153C1"/>
    <w:rPr>
      <w:rFonts w:ascii="Segoe UI" w:hAnsi="Segoe UI" w:cs="Segoe UI" w:hint="default"/>
      <w:sz w:val="18"/>
      <w:szCs w:val="18"/>
    </w:rPr>
  </w:style>
  <w:style w:type="character" w:customStyle="1" w:styleId="Nevyeenzmnka2">
    <w:name w:val="Nevyřešená zmínka2"/>
    <w:basedOn w:val="Standardnpsmoodstavce"/>
    <w:uiPriority w:val="99"/>
    <w:semiHidden/>
    <w:unhideWhenUsed/>
    <w:rsid w:val="008A2673"/>
    <w:rPr>
      <w:color w:val="605E5C"/>
      <w:shd w:val="clear" w:color="auto" w:fill="E1DFDD"/>
    </w:rPr>
  </w:style>
  <w:style w:type="character" w:styleId="Nevyeenzmnka">
    <w:name w:val="Unresolved Mention"/>
    <w:basedOn w:val="Standardnpsmoodstavce"/>
    <w:uiPriority w:val="99"/>
    <w:semiHidden/>
    <w:unhideWhenUsed/>
    <w:rsid w:val="00F66F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22514">
      <w:bodyDiv w:val="1"/>
      <w:marLeft w:val="0"/>
      <w:marRight w:val="0"/>
      <w:marTop w:val="0"/>
      <w:marBottom w:val="0"/>
      <w:divBdr>
        <w:top w:val="none" w:sz="0" w:space="0" w:color="auto"/>
        <w:left w:val="none" w:sz="0" w:space="0" w:color="auto"/>
        <w:bottom w:val="none" w:sz="0" w:space="0" w:color="auto"/>
        <w:right w:val="none" w:sz="0" w:space="0" w:color="auto"/>
      </w:divBdr>
      <w:divsChild>
        <w:div w:id="1626305220">
          <w:marLeft w:val="0"/>
          <w:marRight w:val="0"/>
          <w:marTop w:val="0"/>
          <w:marBottom w:val="0"/>
          <w:divBdr>
            <w:top w:val="none" w:sz="0" w:space="0" w:color="auto"/>
            <w:left w:val="none" w:sz="0" w:space="0" w:color="auto"/>
            <w:bottom w:val="none" w:sz="0" w:space="0" w:color="auto"/>
            <w:right w:val="none" w:sz="0" w:space="0" w:color="auto"/>
          </w:divBdr>
          <w:divsChild>
            <w:div w:id="419758212">
              <w:marLeft w:val="0"/>
              <w:marRight w:val="0"/>
              <w:marTop w:val="0"/>
              <w:marBottom w:val="0"/>
              <w:divBdr>
                <w:top w:val="none" w:sz="0" w:space="0" w:color="auto"/>
                <w:left w:val="none" w:sz="0" w:space="0" w:color="auto"/>
                <w:bottom w:val="none" w:sz="0" w:space="0" w:color="auto"/>
                <w:right w:val="none" w:sz="0" w:space="0" w:color="auto"/>
              </w:divBdr>
              <w:divsChild>
                <w:div w:id="798718221">
                  <w:marLeft w:val="0"/>
                  <w:marRight w:val="0"/>
                  <w:marTop w:val="0"/>
                  <w:marBottom w:val="0"/>
                  <w:divBdr>
                    <w:top w:val="none" w:sz="0" w:space="0" w:color="auto"/>
                    <w:left w:val="none" w:sz="0" w:space="0" w:color="auto"/>
                    <w:bottom w:val="none" w:sz="0" w:space="0" w:color="auto"/>
                    <w:right w:val="none" w:sz="0" w:space="0" w:color="auto"/>
                  </w:divBdr>
                  <w:divsChild>
                    <w:div w:id="375396084">
                      <w:marLeft w:val="0"/>
                      <w:marRight w:val="0"/>
                      <w:marTop w:val="0"/>
                      <w:marBottom w:val="0"/>
                      <w:divBdr>
                        <w:top w:val="none" w:sz="0" w:space="0" w:color="auto"/>
                        <w:left w:val="none" w:sz="0" w:space="0" w:color="auto"/>
                        <w:bottom w:val="none" w:sz="0" w:space="0" w:color="auto"/>
                        <w:right w:val="none" w:sz="0" w:space="0" w:color="auto"/>
                      </w:divBdr>
                      <w:divsChild>
                        <w:div w:id="1079475950">
                          <w:marLeft w:val="0"/>
                          <w:marRight w:val="0"/>
                          <w:marTop w:val="0"/>
                          <w:marBottom w:val="0"/>
                          <w:divBdr>
                            <w:top w:val="none" w:sz="0" w:space="0" w:color="auto"/>
                            <w:left w:val="none" w:sz="0" w:space="0" w:color="auto"/>
                            <w:bottom w:val="none" w:sz="0" w:space="0" w:color="auto"/>
                            <w:right w:val="none" w:sz="0" w:space="0" w:color="auto"/>
                          </w:divBdr>
                          <w:divsChild>
                            <w:div w:id="448476636">
                              <w:marLeft w:val="0"/>
                              <w:marRight w:val="0"/>
                              <w:marTop w:val="0"/>
                              <w:marBottom w:val="0"/>
                              <w:divBdr>
                                <w:top w:val="none" w:sz="0" w:space="0" w:color="auto"/>
                                <w:left w:val="none" w:sz="0" w:space="0" w:color="auto"/>
                                <w:bottom w:val="none" w:sz="0" w:space="0" w:color="auto"/>
                                <w:right w:val="none" w:sz="0" w:space="0" w:color="auto"/>
                              </w:divBdr>
                              <w:divsChild>
                                <w:div w:id="1847673668">
                                  <w:marLeft w:val="0"/>
                                  <w:marRight w:val="0"/>
                                  <w:marTop w:val="0"/>
                                  <w:marBottom w:val="0"/>
                                  <w:divBdr>
                                    <w:top w:val="none" w:sz="0" w:space="0" w:color="auto"/>
                                    <w:left w:val="none" w:sz="0" w:space="0" w:color="auto"/>
                                    <w:bottom w:val="none" w:sz="0" w:space="0" w:color="auto"/>
                                    <w:right w:val="none" w:sz="0" w:space="0" w:color="auto"/>
                                  </w:divBdr>
                                  <w:divsChild>
                                    <w:div w:id="177619909">
                                      <w:marLeft w:val="0"/>
                                      <w:marRight w:val="0"/>
                                      <w:marTop w:val="0"/>
                                      <w:marBottom w:val="0"/>
                                      <w:divBdr>
                                        <w:top w:val="none" w:sz="0" w:space="0" w:color="auto"/>
                                        <w:left w:val="none" w:sz="0" w:space="0" w:color="auto"/>
                                        <w:bottom w:val="none" w:sz="0" w:space="0" w:color="auto"/>
                                        <w:right w:val="none" w:sz="0" w:space="0" w:color="auto"/>
                                      </w:divBdr>
                                      <w:divsChild>
                                        <w:div w:id="110327386">
                                          <w:marLeft w:val="0"/>
                                          <w:marRight w:val="0"/>
                                          <w:marTop w:val="0"/>
                                          <w:marBottom w:val="0"/>
                                          <w:divBdr>
                                            <w:top w:val="none" w:sz="0" w:space="0" w:color="auto"/>
                                            <w:left w:val="none" w:sz="0" w:space="0" w:color="auto"/>
                                            <w:bottom w:val="none" w:sz="0" w:space="0" w:color="auto"/>
                                            <w:right w:val="none" w:sz="0" w:space="0" w:color="auto"/>
                                          </w:divBdr>
                                          <w:divsChild>
                                            <w:div w:id="705568103">
                                              <w:marLeft w:val="0"/>
                                              <w:marRight w:val="0"/>
                                              <w:marTop w:val="0"/>
                                              <w:marBottom w:val="0"/>
                                              <w:divBdr>
                                                <w:top w:val="none" w:sz="0" w:space="0" w:color="auto"/>
                                                <w:left w:val="none" w:sz="0" w:space="0" w:color="auto"/>
                                                <w:bottom w:val="none" w:sz="0" w:space="0" w:color="auto"/>
                                                <w:right w:val="none" w:sz="0" w:space="0" w:color="auto"/>
                                              </w:divBdr>
                                              <w:divsChild>
                                                <w:div w:id="1940024439">
                                                  <w:marLeft w:val="0"/>
                                                  <w:marRight w:val="0"/>
                                                  <w:marTop w:val="0"/>
                                                  <w:marBottom w:val="0"/>
                                                  <w:divBdr>
                                                    <w:top w:val="none" w:sz="0" w:space="0" w:color="auto"/>
                                                    <w:left w:val="none" w:sz="0" w:space="0" w:color="auto"/>
                                                    <w:bottom w:val="none" w:sz="0" w:space="0" w:color="auto"/>
                                                    <w:right w:val="none" w:sz="0" w:space="0" w:color="auto"/>
                                                  </w:divBdr>
                                                  <w:divsChild>
                                                    <w:div w:id="309093316">
                                                      <w:marLeft w:val="0"/>
                                                      <w:marRight w:val="0"/>
                                                      <w:marTop w:val="0"/>
                                                      <w:marBottom w:val="0"/>
                                                      <w:divBdr>
                                                        <w:top w:val="none" w:sz="0" w:space="0" w:color="auto"/>
                                                        <w:left w:val="none" w:sz="0" w:space="0" w:color="auto"/>
                                                        <w:bottom w:val="none" w:sz="0" w:space="0" w:color="auto"/>
                                                        <w:right w:val="none" w:sz="0" w:space="0" w:color="auto"/>
                                                      </w:divBdr>
                                                      <w:divsChild>
                                                        <w:div w:id="1983850626">
                                                          <w:marLeft w:val="0"/>
                                                          <w:marRight w:val="0"/>
                                                          <w:marTop w:val="0"/>
                                                          <w:marBottom w:val="0"/>
                                                          <w:divBdr>
                                                            <w:top w:val="none" w:sz="0" w:space="0" w:color="auto"/>
                                                            <w:left w:val="none" w:sz="0" w:space="0" w:color="auto"/>
                                                            <w:bottom w:val="none" w:sz="0" w:space="0" w:color="auto"/>
                                                            <w:right w:val="none" w:sz="0" w:space="0" w:color="auto"/>
                                                          </w:divBdr>
                                                          <w:divsChild>
                                                            <w:div w:id="358245456">
                                                              <w:marLeft w:val="0"/>
                                                              <w:marRight w:val="0"/>
                                                              <w:marTop w:val="0"/>
                                                              <w:marBottom w:val="0"/>
                                                              <w:divBdr>
                                                                <w:top w:val="none" w:sz="0" w:space="0" w:color="auto"/>
                                                                <w:left w:val="none" w:sz="0" w:space="0" w:color="auto"/>
                                                                <w:bottom w:val="none" w:sz="0" w:space="0" w:color="auto"/>
                                                                <w:right w:val="none" w:sz="0" w:space="0" w:color="auto"/>
                                                              </w:divBdr>
                                                              <w:divsChild>
                                                                <w:div w:id="886338148">
                                                                  <w:marLeft w:val="0"/>
                                                                  <w:marRight w:val="0"/>
                                                                  <w:marTop w:val="0"/>
                                                                  <w:marBottom w:val="0"/>
                                                                  <w:divBdr>
                                                                    <w:top w:val="none" w:sz="0" w:space="0" w:color="auto"/>
                                                                    <w:left w:val="none" w:sz="0" w:space="0" w:color="auto"/>
                                                                    <w:bottom w:val="none" w:sz="0" w:space="0" w:color="auto"/>
                                                                    <w:right w:val="none" w:sz="0" w:space="0" w:color="auto"/>
                                                                  </w:divBdr>
                                                                  <w:divsChild>
                                                                    <w:div w:id="1783576037">
                                                                      <w:marLeft w:val="0"/>
                                                                      <w:marRight w:val="0"/>
                                                                      <w:marTop w:val="0"/>
                                                                      <w:marBottom w:val="0"/>
                                                                      <w:divBdr>
                                                                        <w:top w:val="none" w:sz="0" w:space="0" w:color="auto"/>
                                                                        <w:left w:val="none" w:sz="0" w:space="0" w:color="auto"/>
                                                                        <w:bottom w:val="none" w:sz="0" w:space="0" w:color="auto"/>
                                                                        <w:right w:val="none" w:sz="0" w:space="0" w:color="auto"/>
                                                                      </w:divBdr>
                                                                      <w:divsChild>
                                                                        <w:div w:id="1113129490">
                                                                          <w:marLeft w:val="0"/>
                                                                          <w:marRight w:val="0"/>
                                                                          <w:marTop w:val="0"/>
                                                                          <w:marBottom w:val="0"/>
                                                                          <w:divBdr>
                                                                            <w:top w:val="none" w:sz="0" w:space="0" w:color="auto"/>
                                                                            <w:left w:val="none" w:sz="0" w:space="0" w:color="auto"/>
                                                                            <w:bottom w:val="none" w:sz="0" w:space="0" w:color="auto"/>
                                                                            <w:right w:val="none" w:sz="0" w:space="0" w:color="auto"/>
                                                                          </w:divBdr>
                                                                          <w:divsChild>
                                                                            <w:div w:id="103265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616648">
      <w:bodyDiv w:val="1"/>
      <w:marLeft w:val="0"/>
      <w:marRight w:val="0"/>
      <w:marTop w:val="0"/>
      <w:marBottom w:val="0"/>
      <w:divBdr>
        <w:top w:val="none" w:sz="0" w:space="0" w:color="auto"/>
        <w:left w:val="none" w:sz="0" w:space="0" w:color="auto"/>
        <w:bottom w:val="none" w:sz="0" w:space="0" w:color="auto"/>
        <w:right w:val="none" w:sz="0" w:space="0" w:color="auto"/>
      </w:divBdr>
    </w:div>
    <w:div w:id="86508447">
      <w:bodyDiv w:val="1"/>
      <w:marLeft w:val="0"/>
      <w:marRight w:val="0"/>
      <w:marTop w:val="0"/>
      <w:marBottom w:val="0"/>
      <w:divBdr>
        <w:top w:val="none" w:sz="0" w:space="0" w:color="auto"/>
        <w:left w:val="none" w:sz="0" w:space="0" w:color="auto"/>
        <w:bottom w:val="none" w:sz="0" w:space="0" w:color="auto"/>
        <w:right w:val="none" w:sz="0" w:space="0" w:color="auto"/>
      </w:divBdr>
      <w:divsChild>
        <w:div w:id="226037830">
          <w:marLeft w:val="0"/>
          <w:marRight w:val="0"/>
          <w:marTop w:val="0"/>
          <w:marBottom w:val="0"/>
          <w:divBdr>
            <w:top w:val="none" w:sz="0" w:space="0" w:color="auto"/>
            <w:left w:val="none" w:sz="0" w:space="0" w:color="auto"/>
            <w:bottom w:val="none" w:sz="0" w:space="0" w:color="auto"/>
            <w:right w:val="none" w:sz="0" w:space="0" w:color="auto"/>
          </w:divBdr>
          <w:divsChild>
            <w:div w:id="365641736">
              <w:marLeft w:val="0"/>
              <w:marRight w:val="0"/>
              <w:marTop w:val="0"/>
              <w:marBottom w:val="0"/>
              <w:divBdr>
                <w:top w:val="none" w:sz="0" w:space="0" w:color="auto"/>
                <w:left w:val="none" w:sz="0" w:space="0" w:color="auto"/>
                <w:bottom w:val="none" w:sz="0" w:space="0" w:color="auto"/>
                <w:right w:val="none" w:sz="0" w:space="0" w:color="auto"/>
              </w:divBdr>
              <w:divsChild>
                <w:div w:id="1966426758">
                  <w:marLeft w:val="0"/>
                  <w:marRight w:val="0"/>
                  <w:marTop w:val="0"/>
                  <w:marBottom w:val="0"/>
                  <w:divBdr>
                    <w:top w:val="none" w:sz="0" w:space="0" w:color="auto"/>
                    <w:left w:val="none" w:sz="0" w:space="0" w:color="auto"/>
                    <w:bottom w:val="none" w:sz="0" w:space="0" w:color="auto"/>
                    <w:right w:val="none" w:sz="0" w:space="0" w:color="auto"/>
                  </w:divBdr>
                  <w:divsChild>
                    <w:div w:id="974798932">
                      <w:marLeft w:val="0"/>
                      <w:marRight w:val="0"/>
                      <w:marTop w:val="0"/>
                      <w:marBottom w:val="136"/>
                      <w:divBdr>
                        <w:top w:val="none" w:sz="0" w:space="0" w:color="auto"/>
                        <w:left w:val="none" w:sz="0" w:space="0" w:color="auto"/>
                        <w:bottom w:val="none" w:sz="0" w:space="0" w:color="auto"/>
                        <w:right w:val="none" w:sz="0" w:space="0" w:color="auto"/>
                      </w:divBdr>
                      <w:divsChild>
                        <w:div w:id="95757069">
                          <w:marLeft w:val="0"/>
                          <w:marRight w:val="0"/>
                          <w:marTop w:val="0"/>
                          <w:marBottom w:val="0"/>
                          <w:divBdr>
                            <w:top w:val="none" w:sz="0" w:space="0" w:color="auto"/>
                            <w:left w:val="none" w:sz="0" w:space="0" w:color="auto"/>
                            <w:bottom w:val="none" w:sz="0" w:space="0" w:color="auto"/>
                            <w:right w:val="none" w:sz="0" w:space="0" w:color="auto"/>
                          </w:divBdr>
                          <w:divsChild>
                            <w:div w:id="1002270968">
                              <w:marLeft w:val="0"/>
                              <w:marRight w:val="0"/>
                              <w:marTop w:val="0"/>
                              <w:marBottom w:val="0"/>
                              <w:divBdr>
                                <w:top w:val="none" w:sz="0" w:space="0" w:color="auto"/>
                                <w:left w:val="none" w:sz="0" w:space="0" w:color="auto"/>
                                <w:bottom w:val="none" w:sz="0" w:space="0" w:color="auto"/>
                                <w:right w:val="none" w:sz="0" w:space="0" w:color="auto"/>
                              </w:divBdr>
                              <w:divsChild>
                                <w:div w:id="20757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157562">
          <w:marLeft w:val="0"/>
          <w:marRight w:val="0"/>
          <w:marTop w:val="0"/>
          <w:marBottom w:val="0"/>
          <w:divBdr>
            <w:top w:val="none" w:sz="0" w:space="0" w:color="auto"/>
            <w:left w:val="none" w:sz="0" w:space="0" w:color="auto"/>
            <w:bottom w:val="none" w:sz="0" w:space="0" w:color="auto"/>
            <w:right w:val="none" w:sz="0" w:space="0" w:color="auto"/>
          </w:divBdr>
          <w:divsChild>
            <w:div w:id="1024596874">
              <w:marLeft w:val="0"/>
              <w:marRight w:val="0"/>
              <w:marTop w:val="0"/>
              <w:marBottom w:val="0"/>
              <w:divBdr>
                <w:top w:val="none" w:sz="0" w:space="0" w:color="auto"/>
                <w:left w:val="none" w:sz="0" w:space="0" w:color="auto"/>
                <w:bottom w:val="none" w:sz="0" w:space="0" w:color="auto"/>
                <w:right w:val="none" w:sz="0" w:space="0" w:color="auto"/>
              </w:divBdr>
              <w:divsChild>
                <w:div w:id="989989583">
                  <w:marLeft w:val="0"/>
                  <w:marRight w:val="0"/>
                  <w:marTop w:val="0"/>
                  <w:marBottom w:val="0"/>
                  <w:divBdr>
                    <w:top w:val="none" w:sz="0" w:space="0" w:color="auto"/>
                    <w:left w:val="none" w:sz="0" w:space="0" w:color="auto"/>
                    <w:bottom w:val="none" w:sz="0" w:space="0" w:color="auto"/>
                    <w:right w:val="none" w:sz="0" w:space="0" w:color="auto"/>
                  </w:divBdr>
                  <w:divsChild>
                    <w:div w:id="247347569">
                      <w:marLeft w:val="0"/>
                      <w:marRight w:val="0"/>
                      <w:marTop w:val="0"/>
                      <w:marBottom w:val="136"/>
                      <w:divBdr>
                        <w:top w:val="none" w:sz="0" w:space="0" w:color="auto"/>
                        <w:left w:val="none" w:sz="0" w:space="0" w:color="auto"/>
                        <w:bottom w:val="none" w:sz="0" w:space="0" w:color="auto"/>
                        <w:right w:val="none" w:sz="0" w:space="0" w:color="auto"/>
                      </w:divBdr>
                      <w:divsChild>
                        <w:div w:id="560990145">
                          <w:marLeft w:val="0"/>
                          <w:marRight w:val="0"/>
                          <w:marTop w:val="0"/>
                          <w:marBottom w:val="0"/>
                          <w:divBdr>
                            <w:top w:val="none" w:sz="0" w:space="0" w:color="auto"/>
                            <w:left w:val="none" w:sz="0" w:space="0" w:color="auto"/>
                            <w:bottom w:val="none" w:sz="0" w:space="0" w:color="auto"/>
                            <w:right w:val="none" w:sz="0" w:space="0" w:color="auto"/>
                          </w:divBdr>
                          <w:divsChild>
                            <w:div w:id="785388433">
                              <w:marLeft w:val="0"/>
                              <w:marRight w:val="0"/>
                              <w:marTop w:val="0"/>
                              <w:marBottom w:val="0"/>
                              <w:divBdr>
                                <w:top w:val="none" w:sz="0" w:space="0" w:color="auto"/>
                                <w:left w:val="none" w:sz="0" w:space="0" w:color="auto"/>
                                <w:bottom w:val="none" w:sz="0" w:space="0" w:color="auto"/>
                                <w:right w:val="none" w:sz="0" w:space="0" w:color="auto"/>
                              </w:divBdr>
                              <w:divsChild>
                                <w:div w:id="14444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715494">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209501">
          <w:marLeft w:val="0"/>
          <w:marRight w:val="0"/>
          <w:marTop w:val="0"/>
          <w:marBottom w:val="0"/>
          <w:divBdr>
            <w:top w:val="none" w:sz="0" w:space="0" w:color="auto"/>
            <w:left w:val="none" w:sz="0" w:space="0" w:color="auto"/>
            <w:bottom w:val="none" w:sz="0" w:space="0" w:color="auto"/>
            <w:right w:val="none" w:sz="0" w:space="0" w:color="auto"/>
          </w:divBdr>
          <w:divsChild>
            <w:div w:id="1884705838">
              <w:marLeft w:val="0"/>
              <w:marRight w:val="0"/>
              <w:marTop w:val="0"/>
              <w:marBottom w:val="0"/>
              <w:divBdr>
                <w:top w:val="none" w:sz="0" w:space="0" w:color="auto"/>
                <w:left w:val="none" w:sz="0" w:space="0" w:color="auto"/>
                <w:bottom w:val="none" w:sz="0" w:space="0" w:color="auto"/>
                <w:right w:val="none" w:sz="0" w:space="0" w:color="auto"/>
              </w:divBdr>
              <w:divsChild>
                <w:div w:id="1337225477">
                  <w:marLeft w:val="0"/>
                  <w:marRight w:val="0"/>
                  <w:marTop w:val="0"/>
                  <w:marBottom w:val="0"/>
                  <w:divBdr>
                    <w:top w:val="none" w:sz="0" w:space="0" w:color="auto"/>
                    <w:left w:val="none" w:sz="0" w:space="0" w:color="auto"/>
                    <w:bottom w:val="none" w:sz="0" w:space="0" w:color="auto"/>
                    <w:right w:val="none" w:sz="0" w:space="0" w:color="auto"/>
                  </w:divBdr>
                  <w:divsChild>
                    <w:div w:id="864829316">
                      <w:marLeft w:val="0"/>
                      <w:marRight w:val="0"/>
                      <w:marTop w:val="0"/>
                      <w:marBottom w:val="136"/>
                      <w:divBdr>
                        <w:top w:val="none" w:sz="0" w:space="0" w:color="auto"/>
                        <w:left w:val="none" w:sz="0" w:space="0" w:color="auto"/>
                        <w:bottom w:val="none" w:sz="0" w:space="0" w:color="auto"/>
                        <w:right w:val="none" w:sz="0" w:space="0" w:color="auto"/>
                      </w:divBdr>
                      <w:divsChild>
                        <w:div w:id="59863893">
                          <w:marLeft w:val="0"/>
                          <w:marRight w:val="0"/>
                          <w:marTop w:val="0"/>
                          <w:marBottom w:val="0"/>
                          <w:divBdr>
                            <w:top w:val="none" w:sz="0" w:space="0" w:color="auto"/>
                            <w:left w:val="none" w:sz="0" w:space="0" w:color="auto"/>
                            <w:bottom w:val="none" w:sz="0" w:space="0" w:color="auto"/>
                            <w:right w:val="none" w:sz="0" w:space="0" w:color="auto"/>
                          </w:divBdr>
                          <w:divsChild>
                            <w:div w:id="1564946118">
                              <w:marLeft w:val="0"/>
                              <w:marRight w:val="0"/>
                              <w:marTop w:val="0"/>
                              <w:marBottom w:val="0"/>
                              <w:divBdr>
                                <w:top w:val="none" w:sz="0" w:space="0" w:color="auto"/>
                                <w:left w:val="none" w:sz="0" w:space="0" w:color="auto"/>
                                <w:bottom w:val="none" w:sz="0" w:space="0" w:color="auto"/>
                                <w:right w:val="none" w:sz="0" w:space="0" w:color="auto"/>
                              </w:divBdr>
                              <w:divsChild>
                                <w:div w:id="67045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9880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06385">
      <w:bodyDiv w:val="1"/>
      <w:marLeft w:val="0"/>
      <w:marRight w:val="0"/>
      <w:marTop w:val="0"/>
      <w:marBottom w:val="0"/>
      <w:divBdr>
        <w:top w:val="none" w:sz="0" w:space="0" w:color="auto"/>
        <w:left w:val="none" w:sz="0" w:space="0" w:color="auto"/>
        <w:bottom w:val="none" w:sz="0" w:space="0" w:color="auto"/>
        <w:right w:val="none" w:sz="0" w:space="0" w:color="auto"/>
      </w:divBdr>
    </w:div>
    <w:div w:id="193269557">
      <w:bodyDiv w:val="1"/>
      <w:marLeft w:val="0"/>
      <w:marRight w:val="0"/>
      <w:marTop w:val="0"/>
      <w:marBottom w:val="0"/>
      <w:divBdr>
        <w:top w:val="none" w:sz="0" w:space="0" w:color="auto"/>
        <w:left w:val="none" w:sz="0" w:space="0" w:color="auto"/>
        <w:bottom w:val="none" w:sz="0" w:space="0" w:color="auto"/>
        <w:right w:val="none" w:sz="0" w:space="0" w:color="auto"/>
      </w:divBdr>
    </w:div>
    <w:div w:id="210388749">
      <w:bodyDiv w:val="1"/>
      <w:marLeft w:val="0"/>
      <w:marRight w:val="0"/>
      <w:marTop w:val="0"/>
      <w:marBottom w:val="0"/>
      <w:divBdr>
        <w:top w:val="none" w:sz="0" w:space="0" w:color="auto"/>
        <w:left w:val="none" w:sz="0" w:space="0" w:color="auto"/>
        <w:bottom w:val="none" w:sz="0" w:space="0" w:color="auto"/>
        <w:right w:val="none" w:sz="0" w:space="0" w:color="auto"/>
      </w:divBdr>
    </w:div>
    <w:div w:id="227419965">
      <w:bodyDiv w:val="1"/>
      <w:marLeft w:val="0"/>
      <w:marRight w:val="0"/>
      <w:marTop w:val="0"/>
      <w:marBottom w:val="0"/>
      <w:divBdr>
        <w:top w:val="none" w:sz="0" w:space="0" w:color="auto"/>
        <w:left w:val="none" w:sz="0" w:space="0" w:color="auto"/>
        <w:bottom w:val="none" w:sz="0" w:space="0" w:color="auto"/>
        <w:right w:val="none" w:sz="0" w:space="0" w:color="auto"/>
      </w:divBdr>
    </w:div>
    <w:div w:id="231426569">
      <w:bodyDiv w:val="1"/>
      <w:marLeft w:val="0"/>
      <w:marRight w:val="0"/>
      <w:marTop w:val="0"/>
      <w:marBottom w:val="0"/>
      <w:divBdr>
        <w:top w:val="none" w:sz="0" w:space="0" w:color="auto"/>
        <w:left w:val="none" w:sz="0" w:space="0" w:color="auto"/>
        <w:bottom w:val="none" w:sz="0" w:space="0" w:color="auto"/>
        <w:right w:val="none" w:sz="0" w:space="0" w:color="auto"/>
      </w:divBdr>
    </w:div>
    <w:div w:id="254441999">
      <w:bodyDiv w:val="1"/>
      <w:marLeft w:val="0"/>
      <w:marRight w:val="0"/>
      <w:marTop w:val="0"/>
      <w:marBottom w:val="0"/>
      <w:divBdr>
        <w:top w:val="none" w:sz="0" w:space="0" w:color="auto"/>
        <w:left w:val="none" w:sz="0" w:space="0" w:color="auto"/>
        <w:bottom w:val="none" w:sz="0" w:space="0" w:color="auto"/>
        <w:right w:val="none" w:sz="0" w:space="0" w:color="auto"/>
      </w:divBdr>
    </w:div>
    <w:div w:id="324482548">
      <w:bodyDiv w:val="1"/>
      <w:marLeft w:val="0"/>
      <w:marRight w:val="0"/>
      <w:marTop w:val="0"/>
      <w:marBottom w:val="0"/>
      <w:divBdr>
        <w:top w:val="none" w:sz="0" w:space="0" w:color="auto"/>
        <w:left w:val="none" w:sz="0" w:space="0" w:color="auto"/>
        <w:bottom w:val="none" w:sz="0" w:space="0" w:color="auto"/>
        <w:right w:val="none" w:sz="0" w:space="0" w:color="auto"/>
      </w:divBdr>
    </w:div>
    <w:div w:id="380788976">
      <w:bodyDiv w:val="1"/>
      <w:marLeft w:val="0"/>
      <w:marRight w:val="0"/>
      <w:marTop w:val="0"/>
      <w:marBottom w:val="0"/>
      <w:divBdr>
        <w:top w:val="none" w:sz="0" w:space="0" w:color="auto"/>
        <w:left w:val="none" w:sz="0" w:space="0" w:color="auto"/>
        <w:bottom w:val="none" w:sz="0" w:space="0" w:color="auto"/>
        <w:right w:val="none" w:sz="0" w:space="0" w:color="auto"/>
      </w:divBdr>
    </w:div>
    <w:div w:id="385835615">
      <w:bodyDiv w:val="1"/>
      <w:marLeft w:val="136"/>
      <w:marRight w:val="136"/>
      <w:marTop w:val="136"/>
      <w:marBottom w:val="136"/>
      <w:divBdr>
        <w:top w:val="none" w:sz="0" w:space="0" w:color="auto"/>
        <w:left w:val="none" w:sz="0" w:space="0" w:color="auto"/>
        <w:bottom w:val="none" w:sz="0" w:space="0" w:color="auto"/>
        <w:right w:val="none" w:sz="0" w:space="0" w:color="auto"/>
      </w:divBdr>
      <w:divsChild>
        <w:div w:id="1493720848">
          <w:marLeft w:val="136"/>
          <w:marRight w:val="0"/>
          <w:marTop w:val="0"/>
          <w:marBottom w:val="0"/>
          <w:divBdr>
            <w:top w:val="none" w:sz="0" w:space="0" w:color="auto"/>
            <w:left w:val="none" w:sz="0" w:space="0" w:color="auto"/>
            <w:bottom w:val="none" w:sz="0" w:space="0" w:color="auto"/>
            <w:right w:val="none" w:sz="0" w:space="0" w:color="auto"/>
          </w:divBdr>
          <w:divsChild>
            <w:div w:id="1422218301">
              <w:marLeft w:val="0"/>
              <w:marRight w:val="0"/>
              <w:marTop w:val="0"/>
              <w:marBottom w:val="0"/>
              <w:divBdr>
                <w:top w:val="none" w:sz="0" w:space="0" w:color="auto"/>
                <w:left w:val="none" w:sz="0" w:space="0" w:color="auto"/>
                <w:bottom w:val="none" w:sz="0" w:space="0" w:color="auto"/>
                <w:right w:val="none" w:sz="0" w:space="0" w:color="auto"/>
              </w:divBdr>
              <w:divsChild>
                <w:div w:id="1316421811">
                  <w:marLeft w:val="0"/>
                  <w:marRight w:val="0"/>
                  <w:marTop w:val="0"/>
                  <w:marBottom w:val="0"/>
                  <w:divBdr>
                    <w:top w:val="none" w:sz="0" w:space="0" w:color="auto"/>
                    <w:left w:val="none" w:sz="0" w:space="0" w:color="auto"/>
                    <w:bottom w:val="none" w:sz="0" w:space="0" w:color="auto"/>
                    <w:right w:val="none" w:sz="0" w:space="0" w:color="auto"/>
                  </w:divBdr>
                  <w:divsChild>
                    <w:div w:id="106583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361967">
      <w:bodyDiv w:val="1"/>
      <w:marLeft w:val="0"/>
      <w:marRight w:val="0"/>
      <w:marTop w:val="0"/>
      <w:marBottom w:val="0"/>
      <w:divBdr>
        <w:top w:val="none" w:sz="0" w:space="0" w:color="auto"/>
        <w:left w:val="none" w:sz="0" w:space="0" w:color="auto"/>
        <w:bottom w:val="none" w:sz="0" w:space="0" w:color="auto"/>
        <w:right w:val="none" w:sz="0" w:space="0" w:color="auto"/>
      </w:divBdr>
    </w:div>
    <w:div w:id="479884502">
      <w:bodyDiv w:val="1"/>
      <w:marLeft w:val="0"/>
      <w:marRight w:val="0"/>
      <w:marTop w:val="0"/>
      <w:marBottom w:val="0"/>
      <w:divBdr>
        <w:top w:val="none" w:sz="0" w:space="0" w:color="auto"/>
        <w:left w:val="none" w:sz="0" w:space="0" w:color="auto"/>
        <w:bottom w:val="none" w:sz="0" w:space="0" w:color="auto"/>
        <w:right w:val="none" w:sz="0" w:space="0" w:color="auto"/>
      </w:divBdr>
      <w:divsChild>
        <w:div w:id="356320781">
          <w:marLeft w:val="0"/>
          <w:marRight w:val="0"/>
          <w:marTop w:val="0"/>
          <w:marBottom w:val="0"/>
          <w:divBdr>
            <w:top w:val="none" w:sz="0" w:space="0" w:color="auto"/>
            <w:left w:val="none" w:sz="0" w:space="0" w:color="auto"/>
            <w:bottom w:val="none" w:sz="0" w:space="0" w:color="auto"/>
            <w:right w:val="none" w:sz="0" w:space="0" w:color="auto"/>
          </w:divBdr>
          <w:divsChild>
            <w:div w:id="1919166968">
              <w:marLeft w:val="0"/>
              <w:marRight w:val="0"/>
              <w:marTop w:val="0"/>
              <w:marBottom w:val="0"/>
              <w:divBdr>
                <w:top w:val="none" w:sz="0" w:space="0" w:color="auto"/>
                <w:left w:val="none" w:sz="0" w:space="0" w:color="auto"/>
                <w:bottom w:val="none" w:sz="0" w:space="0" w:color="auto"/>
                <w:right w:val="none" w:sz="0" w:space="0" w:color="auto"/>
              </w:divBdr>
              <w:divsChild>
                <w:div w:id="233319543">
                  <w:marLeft w:val="0"/>
                  <w:marRight w:val="0"/>
                  <w:marTop w:val="0"/>
                  <w:marBottom w:val="0"/>
                  <w:divBdr>
                    <w:top w:val="none" w:sz="0" w:space="0" w:color="auto"/>
                    <w:left w:val="none" w:sz="0" w:space="0" w:color="auto"/>
                    <w:bottom w:val="none" w:sz="0" w:space="0" w:color="auto"/>
                    <w:right w:val="none" w:sz="0" w:space="0" w:color="auto"/>
                  </w:divBdr>
                  <w:divsChild>
                    <w:div w:id="1541044553">
                      <w:marLeft w:val="0"/>
                      <w:marRight w:val="0"/>
                      <w:marTop w:val="0"/>
                      <w:marBottom w:val="0"/>
                      <w:divBdr>
                        <w:top w:val="none" w:sz="0" w:space="0" w:color="auto"/>
                        <w:left w:val="none" w:sz="0" w:space="0" w:color="auto"/>
                        <w:bottom w:val="none" w:sz="0" w:space="0" w:color="auto"/>
                        <w:right w:val="none" w:sz="0" w:space="0" w:color="auto"/>
                      </w:divBdr>
                      <w:divsChild>
                        <w:div w:id="149946527">
                          <w:marLeft w:val="0"/>
                          <w:marRight w:val="0"/>
                          <w:marTop w:val="0"/>
                          <w:marBottom w:val="0"/>
                          <w:divBdr>
                            <w:top w:val="none" w:sz="0" w:space="0" w:color="auto"/>
                            <w:left w:val="none" w:sz="0" w:space="0" w:color="auto"/>
                            <w:bottom w:val="none" w:sz="0" w:space="0" w:color="auto"/>
                            <w:right w:val="none" w:sz="0" w:space="0" w:color="auto"/>
                          </w:divBdr>
                          <w:divsChild>
                            <w:div w:id="1679234416">
                              <w:marLeft w:val="0"/>
                              <w:marRight w:val="0"/>
                              <w:marTop w:val="0"/>
                              <w:marBottom w:val="0"/>
                              <w:divBdr>
                                <w:top w:val="none" w:sz="0" w:space="0" w:color="auto"/>
                                <w:left w:val="none" w:sz="0" w:space="0" w:color="auto"/>
                                <w:bottom w:val="none" w:sz="0" w:space="0" w:color="auto"/>
                                <w:right w:val="none" w:sz="0" w:space="0" w:color="auto"/>
                              </w:divBdr>
                              <w:divsChild>
                                <w:div w:id="924147031">
                                  <w:marLeft w:val="0"/>
                                  <w:marRight w:val="0"/>
                                  <w:marTop w:val="0"/>
                                  <w:marBottom w:val="0"/>
                                  <w:divBdr>
                                    <w:top w:val="none" w:sz="0" w:space="0" w:color="auto"/>
                                    <w:left w:val="none" w:sz="0" w:space="0" w:color="auto"/>
                                    <w:bottom w:val="none" w:sz="0" w:space="0" w:color="auto"/>
                                    <w:right w:val="none" w:sz="0" w:space="0" w:color="auto"/>
                                  </w:divBdr>
                                  <w:divsChild>
                                    <w:div w:id="101384677">
                                      <w:marLeft w:val="0"/>
                                      <w:marRight w:val="0"/>
                                      <w:marTop w:val="0"/>
                                      <w:marBottom w:val="0"/>
                                      <w:divBdr>
                                        <w:top w:val="none" w:sz="0" w:space="0" w:color="auto"/>
                                        <w:left w:val="none" w:sz="0" w:space="0" w:color="auto"/>
                                        <w:bottom w:val="none" w:sz="0" w:space="0" w:color="auto"/>
                                        <w:right w:val="none" w:sz="0" w:space="0" w:color="auto"/>
                                      </w:divBdr>
                                      <w:divsChild>
                                        <w:div w:id="1380859878">
                                          <w:marLeft w:val="0"/>
                                          <w:marRight w:val="0"/>
                                          <w:marTop w:val="0"/>
                                          <w:marBottom w:val="0"/>
                                          <w:divBdr>
                                            <w:top w:val="none" w:sz="0" w:space="0" w:color="auto"/>
                                            <w:left w:val="none" w:sz="0" w:space="0" w:color="auto"/>
                                            <w:bottom w:val="none" w:sz="0" w:space="0" w:color="auto"/>
                                            <w:right w:val="none" w:sz="0" w:space="0" w:color="auto"/>
                                          </w:divBdr>
                                          <w:divsChild>
                                            <w:div w:id="449662597">
                                              <w:marLeft w:val="0"/>
                                              <w:marRight w:val="0"/>
                                              <w:marTop w:val="0"/>
                                              <w:marBottom w:val="0"/>
                                              <w:divBdr>
                                                <w:top w:val="none" w:sz="0" w:space="0" w:color="auto"/>
                                                <w:left w:val="none" w:sz="0" w:space="0" w:color="auto"/>
                                                <w:bottom w:val="none" w:sz="0" w:space="0" w:color="auto"/>
                                                <w:right w:val="none" w:sz="0" w:space="0" w:color="auto"/>
                                              </w:divBdr>
                                              <w:divsChild>
                                                <w:div w:id="2108767007">
                                                  <w:marLeft w:val="0"/>
                                                  <w:marRight w:val="0"/>
                                                  <w:marTop w:val="0"/>
                                                  <w:marBottom w:val="0"/>
                                                  <w:divBdr>
                                                    <w:top w:val="none" w:sz="0" w:space="0" w:color="auto"/>
                                                    <w:left w:val="none" w:sz="0" w:space="0" w:color="auto"/>
                                                    <w:bottom w:val="none" w:sz="0" w:space="0" w:color="auto"/>
                                                    <w:right w:val="none" w:sz="0" w:space="0" w:color="auto"/>
                                                  </w:divBdr>
                                                  <w:divsChild>
                                                    <w:div w:id="1734813051">
                                                      <w:marLeft w:val="0"/>
                                                      <w:marRight w:val="0"/>
                                                      <w:marTop w:val="0"/>
                                                      <w:marBottom w:val="0"/>
                                                      <w:divBdr>
                                                        <w:top w:val="none" w:sz="0" w:space="0" w:color="auto"/>
                                                        <w:left w:val="none" w:sz="0" w:space="0" w:color="auto"/>
                                                        <w:bottom w:val="none" w:sz="0" w:space="0" w:color="auto"/>
                                                        <w:right w:val="none" w:sz="0" w:space="0" w:color="auto"/>
                                                      </w:divBdr>
                                                      <w:divsChild>
                                                        <w:div w:id="126510987">
                                                          <w:marLeft w:val="0"/>
                                                          <w:marRight w:val="0"/>
                                                          <w:marTop w:val="0"/>
                                                          <w:marBottom w:val="0"/>
                                                          <w:divBdr>
                                                            <w:top w:val="none" w:sz="0" w:space="0" w:color="auto"/>
                                                            <w:left w:val="none" w:sz="0" w:space="0" w:color="auto"/>
                                                            <w:bottom w:val="none" w:sz="0" w:space="0" w:color="auto"/>
                                                            <w:right w:val="none" w:sz="0" w:space="0" w:color="auto"/>
                                                          </w:divBdr>
                                                          <w:divsChild>
                                                            <w:div w:id="1227491412">
                                                              <w:marLeft w:val="0"/>
                                                              <w:marRight w:val="0"/>
                                                              <w:marTop w:val="0"/>
                                                              <w:marBottom w:val="0"/>
                                                              <w:divBdr>
                                                                <w:top w:val="none" w:sz="0" w:space="0" w:color="auto"/>
                                                                <w:left w:val="none" w:sz="0" w:space="0" w:color="auto"/>
                                                                <w:bottom w:val="none" w:sz="0" w:space="0" w:color="auto"/>
                                                                <w:right w:val="none" w:sz="0" w:space="0" w:color="auto"/>
                                                              </w:divBdr>
                                                              <w:divsChild>
                                                                <w:div w:id="177351902">
                                                                  <w:marLeft w:val="0"/>
                                                                  <w:marRight w:val="0"/>
                                                                  <w:marTop w:val="0"/>
                                                                  <w:marBottom w:val="0"/>
                                                                  <w:divBdr>
                                                                    <w:top w:val="none" w:sz="0" w:space="0" w:color="auto"/>
                                                                    <w:left w:val="none" w:sz="0" w:space="0" w:color="auto"/>
                                                                    <w:bottom w:val="none" w:sz="0" w:space="0" w:color="auto"/>
                                                                    <w:right w:val="none" w:sz="0" w:space="0" w:color="auto"/>
                                                                  </w:divBdr>
                                                                  <w:divsChild>
                                                                    <w:div w:id="470291858">
                                                                      <w:marLeft w:val="0"/>
                                                                      <w:marRight w:val="0"/>
                                                                      <w:marTop w:val="0"/>
                                                                      <w:marBottom w:val="0"/>
                                                                      <w:divBdr>
                                                                        <w:top w:val="none" w:sz="0" w:space="0" w:color="auto"/>
                                                                        <w:left w:val="none" w:sz="0" w:space="0" w:color="auto"/>
                                                                        <w:bottom w:val="none" w:sz="0" w:space="0" w:color="auto"/>
                                                                        <w:right w:val="none" w:sz="0" w:space="0" w:color="auto"/>
                                                                      </w:divBdr>
                                                                      <w:divsChild>
                                                                        <w:div w:id="111749107">
                                                                          <w:marLeft w:val="0"/>
                                                                          <w:marRight w:val="0"/>
                                                                          <w:marTop w:val="0"/>
                                                                          <w:marBottom w:val="0"/>
                                                                          <w:divBdr>
                                                                            <w:top w:val="none" w:sz="0" w:space="0" w:color="auto"/>
                                                                            <w:left w:val="none" w:sz="0" w:space="0" w:color="auto"/>
                                                                            <w:bottom w:val="none" w:sz="0" w:space="0" w:color="auto"/>
                                                                            <w:right w:val="none" w:sz="0" w:space="0" w:color="auto"/>
                                                                          </w:divBdr>
                                                                          <w:divsChild>
                                                                            <w:div w:id="58742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7667706">
      <w:bodyDiv w:val="1"/>
      <w:marLeft w:val="0"/>
      <w:marRight w:val="0"/>
      <w:marTop w:val="0"/>
      <w:marBottom w:val="0"/>
      <w:divBdr>
        <w:top w:val="none" w:sz="0" w:space="0" w:color="auto"/>
        <w:left w:val="none" w:sz="0" w:space="0" w:color="auto"/>
        <w:bottom w:val="none" w:sz="0" w:space="0" w:color="auto"/>
        <w:right w:val="none" w:sz="0" w:space="0" w:color="auto"/>
      </w:divBdr>
    </w:div>
    <w:div w:id="677003200">
      <w:bodyDiv w:val="1"/>
      <w:marLeft w:val="0"/>
      <w:marRight w:val="0"/>
      <w:marTop w:val="0"/>
      <w:marBottom w:val="0"/>
      <w:divBdr>
        <w:top w:val="none" w:sz="0" w:space="0" w:color="auto"/>
        <w:left w:val="none" w:sz="0" w:space="0" w:color="auto"/>
        <w:bottom w:val="none" w:sz="0" w:space="0" w:color="auto"/>
        <w:right w:val="none" w:sz="0" w:space="0" w:color="auto"/>
      </w:divBdr>
    </w:div>
    <w:div w:id="711003307">
      <w:bodyDiv w:val="1"/>
      <w:marLeft w:val="0"/>
      <w:marRight w:val="0"/>
      <w:marTop w:val="0"/>
      <w:marBottom w:val="0"/>
      <w:divBdr>
        <w:top w:val="none" w:sz="0" w:space="0" w:color="auto"/>
        <w:left w:val="none" w:sz="0" w:space="0" w:color="auto"/>
        <w:bottom w:val="none" w:sz="0" w:space="0" w:color="auto"/>
        <w:right w:val="none" w:sz="0" w:space="0" w:color="auto"/>
      </w:divBdr>
    </w:div>
    <w:div w:id="767430430">
      <w:bodyDiv w:val="1"/>
      <w:marLeft w:val="0"/>
      <w:marRight w:val="0"/>
      <w:marTop w:val="0"/>
      <w:marBottom w:val="0"/>
      <w:divBdr>
        <w:top w:val="none" w:sz="0" w:space="0" w:color="auto"/>
        <w:left w:val="none" w:sz="0" w:space="0" w:color="auto"/>
        <w:bottom w:val="none" w:sz="0" w:space="0" w:color="auto"/>
        <w:right w:val="none" w:sz="0" w:space="0" w:color="auto"/>
      </w:divBdr>
    </w:div>
    <w:div w:id="768308964">
      <w:bodyDiv w:val="1"/>
      <w:marLeft w:val="0"/>
      <w:marRight w:val="0"/>
      <w:marTop w:val="0"/>
      <w:marBottom w:val="0"/>
      <w:divBdr>
        <w:top w:val="none" w:sz="0" w:space="0" w:color="auto"/>
        <w:left w:val="none" w:sz="0" w:space="0" w:color="auto"/>
        <w:bottom w:val="none" w:sz="0" w:space="0" w:color="auto"/>
        <w:right w:val="none" w:sz="0" w:space="0" w:color="auto"/>
      </w:divBdr>
    </w:div>
    <w:div w:id="793139894">
      <w:bodyDiv w:val="1"/>
      <w:marLeft w:val="0"/>
      <w:marRight w:val="0"/>
      <w:marTop w:val="0"/>
      <w:marBottom w:val="0"/>
      <w:divBdr>
        <w:top w:val="none" w:sz="0" w:space="0" w:color="auto"/>
        <w:left w:val="none" w:sz="0" w:space="0" w:color="auto"/>
        <w:bottom w:val="none" w:sz="0" w:space="0" w:color="auto"/>
        <w:right w:val="none" w:sz="0" w:space="0" w:color="auto"/>
      </w:divBdr>
    </w:div>
    <w:div w:id="829061321">
      <w:bodyDiv w:val="1"/>
      <w:marLeft w:val="0"/>
      <w:marRight w:val="0"/>
      <w:marTop w:val="0"/>
      <w:marBottom w:val="0"/>
      <w:divBdr>
        <w:top w:val="none" w:sz="0" w:space="0" w:color="auto"/>
        <w:left w:val="none" w:sz="0" w:space="0" w:color="auto"/>
        <w:bottom w:val="none" w:sz="0" w:space="0" w:color="auto"/>
        <w:right w:val="none" w:sz="0" w:space="0" w:color="auto"/>
      </w:divBdr>
    </w:div>
    <w:div w:id="833497610">
      <w:bodyDiv w:val="1"/>
      <w:marLeft w:val="0"/>
      <w:marRight w:val="0"/>
      <w:marTop w:val="0"/>
      <w:marBottom w:val="0"/>
      <w:divBdr>
        <w:top w:val="none" w:sz="0" w:space="0" w:color="auto"/>
        <w:left w:val="none" w:sz="0" w:space="0" w:color="auto"/>
        <w:bottom w:val="none" w:sz="0" w:space="0" w:color="auto"/>
        <w:right w:val="none" w:sz="0" w:space="0" w:color="auto"/>
      </w:divBdr>
    </w:div>
    <w:div w:id="863444279">
      <w:bodyDiv w:val="1"/>
      <w:marLeft w:val="0"/>
      <w:marRight w:val="0"/>
      <w:marTop w:val="0"/>
      <w:marBottom w:val="0"/>
      <w:divBdr>
        <w:top w:val="none" w:sz="0" w:space="0" w:color="auto"/>
        <w:left w:val="none" w:sz="0" w:space="0" w:color="auto"/>
        <w:bottom w:val="none" w:sz="0" w:space="0" w:color="auto"/>
        <w:right w:val="none" w:sz="0" w:space="0" w:color="auto"/>
      </w:divBdr>
    </w:div>
    <w:div w:id="979652252">
      <w:bodyDiv w:val="1"/>
      <w:marLeft w:val="0"/>
      <w:marRight w:val="0"/>
      <w:marTop w:val="0"/>
      <w:marBottom w:val="0"/>
      <w:divBdr>
        <w:top w:val="none" w:sz="0" w:space="0" w:color="auto"/>
        <w:left w:val="none" w:sz="0" w:space="0" w:color="auto"/>
        <w:bottom w:val="none" w:sz="0" w:space="0" w:color="auto"/>
        <w:right w:val="none" w:sz="0" w:space="0" w:color="auto"/>
      </w:divBdr>
      <w:divsChild>
        <w:div w:id="811873366">
          <w:marLeft w:val="0"/>
          <w:marRight w:val="0"/>
          <w:marTop w:val="0"/>
          <w:marBottom w:val="0"/>
          <w:divBdr>
            <w:top w:val="none" w:sz="0" w:space="0" w:color="auto"/>
            <w:left w:val="none" w:sz="0" w:space="0" w:color="auto"/>
            <w:bottom w:val="none" w:sz="0" w:space="0" w:color="auto"/>
            <w:right w:val="none" w:sz="0" w:space="0" w:color="auto"/>
          </w:divBdr>
          <w:divsChild>
            <w:div w:id="1985310906">
              <w:marLeft w:val="0"/>
              <w:marRight w:val="0"/>
              <w:marTop w:val="0"/>
              <w:marBottom w:val="0"/>
              <w:divBdr>
                <w:top w:val="none" w:sz="0" w:space="0" w:color="auto"/>
                <w:left w:val="none" w:sz="0" w:space="0" w:color="auto"/>
                <w:bottom w:val="none" w:sz="0" w:space="0" w:color="auto"/>
                <w:right w:val="none" w:sz="0" w:space="0" w:color="auto"/>
              </w:divBdr>
              <w:divsChild>
                <w:div w:id="296842128">
                  <w:marLeft w:val="0"/>
                  <w:marRight w:val="0"/>
                  <w:marTop w:val="0"/>
                  <w:marBottom w:val="0"/>
                  <w:divBdr>
                    <w:top w:val="none" w:sz="0" w:space="0" w:color="auto"/>
                    <w:left w:val="none" w:sz="0" w:space="0" w:color="auto"/>
                    <w:bottom w:val="none" w:sz="0" w:space="0" w:color="auto"/>
                    <w:right w:val="none" w:sz="0" w:space="0" w:color="auto"/>
                  </w:divBdr>
                  <w:divsChild>
                    <w:div w:id="809246352">
                      <w:marLeft w:val="0"/>
                      <w:marRight w:val="0"/>
                      <w:marTop w:val="0"/>
                      <w:marBottom w:val="136"/>
                      <w:divBdr>
                        <w:top w:val="none" w:sz="0" w:space="0" w:color="auto"/>
                        <w:left w:val="none" w:sz="0" w:space="0" w:color="auto"/>
                        <w:bottom w:val="none" w:sz="0" w:space="0" w:color="auto"/>
                        <w:right w:val="none" w:sz="0" w:space="0" w:color="auto"/>
                      </w:divBdr>
                      <w:divsChild>
                        <w:div w:id="1168866497">
                          <w:marLeft w:val="0"/>
                          <w:marRight w:val="0"/>
                          <w:marTop w:val="0"/>
                          <w:marBottom w:val="0"/>
                          <w:divBdr>
                            <w:top w:val="none" w:sz="0" w:space="0" w:color="auto"/>
                            <w:left w:val="none" w:sz="0" w:space="0" w:color="auto"/>
                            <w:bottom w:val="none" w:sz="0" w:space="0" w:color="auto"/>
                            <w:right w:val="none" w:sz="0" w:space="0" w:color="auto"/>
                          </w:divBdr>
                          <w:divsChild>
                            <w:div w:id="1126433323">
                              <w:marLeft w:val="0"/>
                              <w:marRight w:val="0"/>
                              <w:marTop w:val="0"/>
                              <w:marBottom w:val="0"/>
                              <w:divBdr>
                                <w:top w:val="none" w:sz="0" w:space="0" w:color="auto"/>
                                <w:left w:val="none" w:sz="0" w:space="0" w:color="auto"/>
                                <w:bottom w:val="none" w:sz="0" w:space="0" w:color="auto"/>
                                <w:right w:val="none" w:sz="0" w:space="0" w:color="auto"/>
                              </w:divBdr>
                              <w:divsChild>
                                <w:div w:id="111012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7306536">
          <w:marLeft w:val="0"/>
          <w:marRight w:val="0"/>
          <w:marTop w:val="0"/>
          <w:marBottom w:val="0"/>
          <w:divBdr>
            <w:top w:val="none" w:sz="0" w:space="0" w:color="auto"/>
            <w:left w:val="none" w:sz="0" w:space="0" w:color="auto"/>
            <w:bottom w:val="none" w:sz="0" w:space="0" w:color="auto"/>
            <w:right w:val="none" w:sz="0" w:space="0" w:color="auto"/>
          </w:divBdr>
          <w:divsChild>
            <w:div w:id="1548181679">
              <w:marLeft w:val="0"/>
              <w:marRight w:val="0"/>
              <w:marTop w:val="0"/>
              <w:marBottom w:val="0"/>
              <w:divBdr>
                <w:top w:val="none" w:sz="0" w:space="0" w:color="auto"/>
                <w:left w:val="none" w:sz="0" w:space="0" w:color="auto"/>
                <w:bottom w:val="none" w:sz="0" w:space="0" w:color="auto"/>
                <w:right w:val="none" w:sz="0" w:space="0" w:color="auto"/>
              </w:divBdr>
              <w:divsChild>
                <w:div w:id="405998321">
                  <w:marLeft w:val="0"/>
                  <w:marRight w:val="0"/>
                  <w:marTop w:val="0"/>
                  <w:marBottom w:val="0"/>
                  <w:divBdr>
                    <w:top w:val="none" w:sz="0" w:space="0" w:color="auto"/>
                    <w:left w:val="none" w:sz="0" w:space="0" w:color="auto"/>
                    <w:bottom w:val="none" w:sz="0" w:space="0" w:color="auto"/>
                    <w:right w:val="none" w:sz="0" w:space="0" w:color="auto"/>
                  </w:divBdr>
                  <w:divsChild>
                    <w:div w:id="701588969">
                      <w:marLeft w:val="284"/>
                      <w:marRight w:val="0"/>
                      <w:marTop w:val="0"/>
                      <w:marBottom w:val="0"/>
                      <w:divBdr>
                        <w:top w:val="none" w:sz="0" w:space="0" w:color="auto"/>
                        <w:left w:val="none" w:sz="0" w:space="0" w:color="auto"/>
                        <w:bottom w:val="none" w:sz="0" w:space="0" w:color="auto"/>
                        <w:right w:val="none" w:sz="0" w:space="0" w:color="auto"/>
                      </w:divBdr>
                    </w:div>
                    <w:div w:id="2002348724">
                      <w:marLeft w:val="0"/>
                      <w:marRight w:val="0"/>
                      <w:marTop w:val="0"/>
                      <w:marBottom w:val="136"/>
                      <w:divBdr>
                        <w:top w:val="none" w:sz="0" w:space="0" w:color="auto"/>
                        <w:left w:val="none" w:sz="0" w:space="0" w:color="auto"/>
                        <w:bottom w:val="none" w:sz="0" w:space="0" w:color="auto"/>
                        <w:right w:val="none" w:sz="0" w:space="0" w:color="auto"/>
                      </w:divBdr>
                      <w:divsChild>
                        <w:div w:id="545289848">
                          <w:marLeft w:val="0"/>
                          <w:marRight w:val="0"/>
                          <w:marTop w:val="0"/>
                          <w:marBottom w:val="0"/>
                          <w:divBdr>
                            <w:top w:val="none" w:sz="0" w:space="0" w:color="auto"/>
                            <w:left w:val="none" w:sz="0" w:space="0" w:color="auto"/>
                            <w:bottom w:val="none" w:sz="0" w:space="0" w:color="auto"/>
                            <w:right w:val="none" w:sz="0" w:space="0" w:color="auto"/>
                          </w:divBdr>
                          <w:divsChild>
                            <w:div w:id="1633560326">
                              <w:marLeft w:val="0"/>
                              <w:marRight w:val="0"/>
                              <w:marTop w:val="0"/>
                              <w:marBottom w:val="0"/>
                              <w:divBdr>
                                <w:top w:val="none" w:sz="0" w:space="0" w:color="auto"/>
                                <w:left w:val="none" w:sz="0" w:space="0" w:color="auto"/>
                                <w:bottom w:val="none" w:sz="0" w:space="0" w:color="auto"/>
                                <w:right w:val="none" w:sz="0" w:space="0" w:color="auto"/>
                              </w:divBdr>
                              <w:divsChild>
                                <w:div w:id="100731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822005">
          <w:marLeft w:val="0"/>
          <w:marRight w:val="0"/>
          <w:marTop w:val="0"/>
          <w:marBottom w:val="0"/>
          <w:divBdr>
            <w:top w:val="none" w:sz="0" w:space="0" w:color="auto"/>
            <w:left w:val="none" w:sz="0" w:space="0" w:color="auto"/>
            <w:bottom w:val="none" w:sz="0" w:space="0" w:color="auto"/>
            <w:right w:val="none" w:sz="0" w:space="0" w:color="auto"/>
          </w:divBdr>
          <w:divsChild>
            <w:div w:id="1494029900">
              <w:marLeft w:val="0"/>
              <w:marRight w:val="0"/>
              <w:marTop w:val="0"/>
              <w:marBottom w:val="0"/>
              <w:divBdr>
                <w:top w:val="none" w:sz="0" w:space="0" w:color="auto"/>
                <w:left w:val="none" w:sz="0" w:space="0" w:color="auto"/>
                <w:bottom w:val="none" w:sz="0" w:space="0" w:color="auto"/>
                <w:right w:val="none" w:sz="0" w:space="0" w:color="auto"/>
              </w:divBdr>
              <w:divsChild>
                <w:div w:id="1137576442">
                  <w:marLeft w:val="0"/>
                  <w:marRight w:val="0"/>
                  <w:marTop w:val="0"/>
                  <w:marBottom w:val="0"/>
                  <w:divBdr>
                    <w:top w:val="none" w:sz="0" w:space="0" w:color="auto"/>
                    <w:left w:val="none" w:sz="0" w:space="0" w:color="auto"/>
                    <w:bottom w:val="none" w:sz="0" w:space="0" w:color="auto"/>
                    <w:right w:val="none" w:sz="0" w:space="0" w:color="auto"/>
                  </w:divBdr>
                  <w:divsChild>
                    <w:div w:id="1346664665">
                      <w:marLeft w:val="0"/>
                      <w:marRight w:val="0"/>
                      <w:marTop w:val="0"/>
                      <w:marBottom w:val="136"/>
                      <w:divBdr>
                        <w:top w:val="none" w:sz="0" w:space="0" w:color="auto"/>
                        <w:left w:val="none" w:sz="0" w:space="0" w:color="auto"/>
                        <w:bottom w:val="none" w:sz="0" w:space="0" w:color="auto"/>
                        <w:right w:val="none" w:sz="0" w:space="0" w:color="auto"/>
                      </w:divBdr>
                      <w:divsChild>
                        <w:div w:id="1868105740">
                          <w:marLeft w:val="0"/>
                          <w:marRight w:val="0"/>
                          <w:marTop w:val="0"/>
                          <w:marBottom w:val="0"/>
                          <w:divBdr>
                            <w:top w:val="none" w:sz="0" w:space="0" w:color="auto"/>
                            <w:left w:val="none" w:sz="0" w:space="0" w:color="auto"/>
                            <w:bottom w:val="none" w:sz="0" w:space="0" w:color="auto"/>
                            <w:right w:val="none" w:sz="0" w:space="0" w:color="auto"/>
                          </w:divBdr>
                          <w:divsChild>
                            <w:div w:id="1261912415">
                              <w:marLeft w:val="0"/>
                              <w:marRight w:val="0"/>
                              <w:marTop w:val="0"/>
                              <w:marBottom w:val="0"/>
                              <w:divBdr>
                                <w:top w:val="none" w:sz="0" w:space="0" w:color="auto"/>
                                <w:left w:val="none" w:sz="0" w:space="0" w:color="auto"/>
                                <w:bottom w:val="none" w:sz="0" w:space="0" w:color="auto"/>
                                <w:right w:val="none" w:sz="0" w:space="0" w:color="auto"/>
                              </w:divBdr>
                              <w:divsChild>
                                <w:div w:id="214292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14979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792212">
      <w:bodyDiv w:val="1"/>
      <w:marLeft w:val="0"/>
      <w:marRight w:val="0"/>
      <w:marTop w:val="0"/>
      <w:marBottom w:val="0"/>
      <w:divBdr>
        <w:top w:val="none" w:sz="0" w:space="0" w:color="auto"/>
        <w:left w:val="none" w:sz="0" w:space="0" w:color="auto"/>
        <w:bottom w:val="none" w:sz="0" w:space="0" w:color="auto"/>
        <w:right w:val="none" w:sz="0" w:space="0" w:color="auto"/>
      </w:divBdr>
    </w:div>
    <w:div w:id="1035272432">
      <w:bodyDiv w:val="1"/>
      <w:marLeft w:val="0"/>
      <w:marRight w:val="0"/>
      <w:marTop w:val="0"/>
      <w:marBottom w:val="0"/>
      <w:divBdr>
        <w:top w:val="none" w:sz="0" w:space="0" w:color="auto"/>
        <w:left w:val="none" w:sz="0" w:space="0" w:color="auto"/>
        <w:bottom w:val="none" w:sz="0" w:space="0" w:color="auto"/>
        <w:right w:val="none" w:sz="0" w:space="0" w:color="auto"/>
      </w:divBdr>
    </w:div>
    <w:div w:id="1049301820">
      <w:bodyDiv w:val="1"/>
      <w:marLeft w:val="0"/>
      <w:marRight w:val="0"/>
      <w:marTop w:val="0"/>
      <w:marBottom w:val="0"/>
      <w:divBdr>
        <w:top w:val="none" w:sz="0" w:space="0" w:color="auto"/>
        <w:left w:val="none" w:sz="0" w:space="0" w:color="auto"/>
        <w:bottom w:val="none" w:sz="0" w:space="0" w:color="auto"/>
        <w:right w:val="none" w:sz="0" w:space="0" w:color="auto"/>
      </w:divBdr>
    </w:div>
    <w:div w:id="1057164848">
      <w:bodyDiv w:val="1"/>
      <w:marLeft w:val="136"/>
      <w:marRight w:val="136"/>
      <w:marTop w:val="136"/>
      <w:marBottom w:val="136"/>
      <w:divBdr>
        <w:top w:val="none" w:sz="0" w:space="0" w:color="auto"/>
        <w:left w:val="none" w:sz="0" w:space="0" w:color="auto"/>
        <w:bottom w:val="none" w:sz="0" w:space="0" w:color="auto"/>
        <w:right w:val="none" w:sz="0" w:space="0" w:color="auto"/>
      </w:divBdr>
      <w:divsChild>
        <w:div w:id="791020522">
          <w:marLeft w:val="136"/>
          <w:marRight w:val="0"/>
          <w:marTop w:val="0"/>
          <w:marBottom w:val="0"/>
          <w:divBdr>
            <w:top w:val="none" w:sz="0" w:space="0" w:color="auto"/>
            <w:left w:val="none" w:sz="0" w:space="0" w:color="auto"/>
            <w:bottom w:val="none" w:sz="0" w:space="0" w:color="auto"/>
            <w:right w:val="none" w:sz="0" w:space="0" w:color="auto"/>
          </w:divBdr>
          <w:divsChild>
            <w:div w:id="2031104638">
              <w:marLeft w:val="0"/>
              <w:marRight w:val="0"/>
              <w:marTop w:val="0"/>
              <w:marBottom w:val="0"/>
              <w:divBdr>
                <w:top w:val="none" w:sz="0" w:space="0" w:color="auto"/>
                <w:left w:val="none" w:sz="0" w:space="0" w:color="auto"/>
                <w:bottom w:val="none" w:sz="0" w:space="0" w:color="auto"/>
                <w:right w:val="none" w:sz="0" w:space="0" w:color="auto"/>
              </w:divBdr>
              <w:divsChild>
                <w:div w:id="736124617">
                  <w:marLeft w:val="0"/>
                  <w:marRight w:val="0"/>
                  <w:marTop w:val="0"/>
                  <w:marBottom w:val="0"/>
                  <w:divBdr>
                    <w:top w:val="none" w:sz="0" w:space="0" w:color="auto"/>
                    <w:left w:val="none" w:sz="0" w:space="0" w:color="auto"/>
                    <w:bottom w:val="none" w:sz="0" w:space="0" w:color="auto"/>
                    <w:right w:val="none" w:sz="0" w:space="0" w:color="auto"/>
                  </w:divBdr>
                  <w:divsChild>
                    <w:div w:id="9762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210479">
      <w:bodyDiv w:val="1"/>
      <w:marLeft w:val="0"/>
      <w:marRight w:val="0"/>
      <w:marTop w:val="0"/>
      <w:marBottom w:val="0"/>
      <w:divBdr>
        <w:top w:val="none" w:sz="0" w:space="0" w:color="auto"/>
        <w:left w:val="none" w:sz="0" w:space="0" w:color="auto"/>
        <w:bottom w:val="none" w:sz="0" w:space="0" w:color="auto"/>
        <w:right w:val="none" w:sz="0" w:space="0" w:color="auto"/>
      </w:divBdr>
    </w:div>
    <w:div w:id="1226992266">
      <w:bodyDiv w:val="1"/>
      <w:marLeft w:val="0"/>
      <w:marRight w:val="0"/>
      <w:marTop w:val="0"/>
      <w:marBottom w:val="0"/>
      <w:divBdr>
        <w:top w:val="none" w:sz="0" w:space="0" w:color="auto"/>
        <w:left w:val="none" w:sz="0" w:space="0" w:color="auto"/>
        <w:bottom w:val="none" w:sz="0" w:space="0" w:color="auto"/>
        <w:right w:val="none" w:sz="0" w:space="0" w:color="auto"/>
      </w:divBdr>
      <w:divsChild>
        <w:div w:id="1702509257">
          <w:marLeft w:val="0"/>
          <w:marRight w:val="0"/>
          <w:marTop w:val="0"/>
          <w:marBottom w:val="0"/>
          <w:divBdr>
            <w:top w:val="none" w:sz="0" w:space="0" w:color="auto"/>
            <w:left w:val="none" w:sz="0" w:space="0" w:color="auto"/>
            <w:bottom w:val="none" w:sz="0" w:space="0" w:color="auto"/>
            <w:right w:val="none" w:sz="0" w:space="0" w:color="auto"/>
          </w:divBdr>
          <w:divsChild>
            <w:div w:id="767654529">
              <w:marLeft w:val="0"/>
              <w:marRight w:val="0"/>
              <w:marTop w:val="0"/>
              <w:marBottom w:val="0"/>
              <w:divBdr>
                <w:top w:val="none" w:sz="0" w:space="0" w:color="auto"/>
                <w:left w:val="none" w:sz="0" w:space="0" w:color="auto"/>
                <w:bottom w:val="none" w:sz="0" w:space="0" w:color="auto"/>
                <w:right w:val="none" w:sz="0" w:space="0" w:color="auto"/>
              </w:divBdr>
              <w:divsChild>
                <w:div w:id="203567222">
                  <w:marLeft w:val="0"/>
                  <w:marRight w:val="0"/>
                  <w:marTop w:val="0"/>
                  <w:marBottom w:val="0"/>
                  <w:divBdr>
                    <w:top w:val="none" w:sz="0" w:space="0" w:color="auto"/>
                    <w:left w:val="none" w:sz="0" w:space="0" w:color="auto"/>
                    <w:bottom w:val="none" w:sz="0" w:space="0" w:color="auto"/>
                    <w:right w:val="none" w:sz="0" w:space="0" w:color="auto"/>
                  </w:divBdr>
                  <w:divsChild>
                    <w:div w:id="95375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654953">
      <w:bodyDiv w:val="1"/>
      <w:marLeft w:val="0"/>
      <w:marRight w:val="0"/>
      <w:marTop w:val="0"/>
      <w:marBottom w:val="0"/>
      <w:divBdr>
        <w:top w:val="none" w:sz="0" w:space="0" w:color="auto"/>
        <w:left w:val="none" w:sz="0" w:space="0" w:color="auto"/>
        <w:bottom w:val="none" w:sz="0" w:space="0" w:color="auto"/>
        <w:right w:val="none" w:sz="0" w:space="0" w:color="auto"/>
      </w:divBdr>
    </w:div>
    <w:div w:id="1234848716">
      <w:bodyDiv w:val="1"/>
      <w:marLeft w:val="0"/>
      <w:marRight w:val="0"/>
      <w:marTop w:val="0"/>
      <w:marBottom w:val="0"/>
      <w:divBdr>
        <w:top w:val="none" w:sz="0" w:space="0" w:color="auto"/>
        <w:left w:val="none" w:sz="0" w:space="0" w:color="auto"/>
        <w:bottom w:val="none" w:sz="0" w:space="0" w:color="auto"/>
        <w:right w:val="none" w:sz="0" w:space="0" w:color="auto"/>
      </w:divBdr>
    </w:div>
    <w:div w:id="1236478584">
      <w:bodyDiv w:val="1"/>
      <w:marLeft w:val="0"/>
      <w:marRight w:val="0"/>
      <w:marTop w:val="0"/>
      <w:marBottom w:val="0"/>
      <w:divBdr>
        <w:top w:val="none" w:sz="0" w:space="0" w:color="auto"/>
        <w:left w:val="none" w:sz="0" w:space="0" w:color="auto"/>
        <w:bottom w:val="none" w:sz="0" w:space="0" w:color="auto"/>
        <w:right w:val="none" w:sz="0" w:space="0" w:color="auto"/>
      </w:divBdr>
    </w:div>
    <w:div w:id="1258557066">
      <w:bodyDiv w:val="1"/>
      <w:marLeft w:val="0"/>
      <w:marRight w:val="0"/>
      <w:marTop w:val="0"/>
      <w:marBottom w:val="0"/>
      <w:divBdr>
        <w:top w:val="none" w:sz="0" w:space="0" w:color="auto"/>
        <w:left w:val="none" w:sz="0" w:space="0" w:color="auto"/>
        <w:bottom w:val="none" w:sz="0" w:space="0" w:color="auto"/>
        <w:right w:val="none" w:sz="0" w:space="0" w:color="auto"/>
      </w:divBdr>
    </w:div>
    <w:div w:id="1259871379">
      <w:bodyDiv w:val="1"/>
      <w:marLeft w:val="0"/>
      <w:marRight w:val="0"/>
      <w:marTop w:val="0"/>
      <w:marBottom w:val="0"/>
      <w:divBdr>
        <w:top w:val="none" w:sz="0" w:space="0" w:color="auto"/>
        <w:left w:val="none" w:sz="0" w:space="0" w:color="auto"/>
        <w:bottom w:val="none" w:sz="0" w:space="0" w:color="auto"/>
        <w:right w:val="none" w:sz="0" w:space="0" w:color="auto"/>
      </w:divBdr>
    </w:div>
    <w:div w:id="1285192357">
      <w:bodyDiv w:val="1"/>
      <w:marLeft w:val="0"/>
      <w:marRight w:val="0"/>
      <w:marTop w:val="0"/>
      <w:marBottom w:val="0"/>
      <w:divBdr>
        <w:top w:val="none" w:sz="0" w:space="0" w:color="auto"/>
        <w:left w:val="none" w:sz="0" w:space="0" w:color="auto"/>
        <w:bottom w:val="none" w:sz="0" w:space="0" w:color="auto"/>
        <w:right w:val="none" w:sz="0" w:space="0" w:color="auto"/>
      </w:divBdr>
    </w:div>
    <w:div w:id="1298027869">
      <w:bodyDiv w:val="1"/>
      <w:marLeft w:val="0"/>
      <w:marRight w:val="0"/>
      <w:marTop w:val="0"/>
      <w:marBottom w:val="0"/>
      <w:divBdr>
        <w:top w:val="none" w:sz="0" w:space="0" w:color="auto"/>
        <w:left w:val="none" w:sz="0" w:space="0" w:color="auto"/>
        <w:bottom w:val="none" w:sz="0" w:space="0" w:color="auto"/>
        <w:right w:val="none" w:sz="0" w:space="0" w:color="auto"/>
      </w:divBdr>
    </w:div>
    <w:div w:id="1298144073">
      <w:bodyDiv w:val="1"/>
      <w:marLeft w:val="0"/>
      <w:marRight w:val="0"/>
      <w:marTop w:val="0"/>
      <w:marBottom w:val="0"/>
      <w:divBdr>
        <w:top w:val="none" w:sz="0" w:space="0" w:color="auto"/>
        <w:left w:val="none" w:sz="0" w:space="0" w:color="auto"/>
        <w:bottom w:val="none" w:sz="0" w:space="0" w:color="auto"/>
        <w:right w:val="none" w:sz="0" w:space="0" w:color="auto"/>
      </w:divBdr>
    </w:div>
    <w:div w:id="1381858823">
      <w:bodyDiv w:val="1"/>
      <w:marLeft w:val="0"/>
      <w:marRight w:val="0"/>
      <w:marTop w:val="0"/>
      <w:marBottom w:val="0"/>
      <w:divBdr>
        <w:top w:val="none" w:sz="0" w:space="0" w:color="auto"/>
        <w:left w:val="none" w:sz="0" w:space="0" w:color="auto"/>
        <w:bottom w:val="none" w:sz="0" w:space="0" w:color="auto"/>
        <w:right w:val="none" w:sz="0" w:space="0" w:color="auto"/>
      </w:divBdr>
      <w:divsChild>
        <w:div w:id="1393427457">
          <w:marLeft w:val="0"/>
          <w:marRight w:val="0"/>
          <w:marTop w:val="0"/>
          <w:marBottom w:val="0"/>
          <w:divBdr>
            <w:top w:val="none" w:sz="0" w:space="0" w:color="auto"/>
            <w:left w:val="none" w:sz="0" w:space="0" w:color="auto"/>
            <w:bottom w:val="none" w:sz="0" w:space="0" w:color="auto"/>
            <w:right w:val="none" w:sz="0" w:space="0" w:color="auto"/>
          </w:divBdr>
          <w:divsChild>
            <w:div w:id="1880702005">
              <w:marLeft w:val="0"/>
              <w:marRight w:val="0"/>
              <w:marTop w:val="0"/>
              <w:marBottom w:val="0"/>
              <w:divBdr>
                <w:top w:val="none" w:sz="0" w:space="0" w:color="auto"/>
                <w:left w:val="none" w:sz="0" w:space="0" w:color="auto"/>
                <w:bottom w:val="none" w:sz="0" w:space="0" w:color="auto"/>
                <w:right w:val="none" w:sz="0" w:space="0" w:color="auto"/>
              </w:divBdr>
              <w:divsChild>
                <w:div w:id="543903339">
                  <w:marLeft w:val="0"/>
                  <w:marRight w:val="0"/>
                  <w:marTop w:val="0"/>
                  <w:marBottom w:val="0"/>
                  <w:divBdr>
                    <w:top w:val="none" w:sz="0" w:space="0" w:color="auto"/>
                    <w:left w:val="none" w:sz="0" w:space="0" w:color="auto"/>
                    <w:bottom w:val="none" w:sz="0" w:space="0" w:color="auto"/>
                    <w:right w:val="none" w:sz="0" w:space="0" w:color="auto"/>
                  </w:divBdr>
                  <w:divsChild>
                    <w:div w:id="1292402551">
                      <w:marLeft w:val="0"/>
                      <w:marRight w:val="0"/>
                      <w:marTop w:val="0"/>
                      <w:marBottom w:val="136"/>
                      <w:divBdr>
                        <w:top w:val="none" w:sz="0" w:space="0" w:color="auto"/>
                        <w:left w:val="none" w:sz="0" w:space="0" w:color="auto"/>
                        <w:bottom w:val="none" w:sz="0" w:space="0" w:color="auto"/>
                        <w:right w:val="none" w:sz="0" w:space="0" w:color="auto"/>
                      </w:divBdr>
                      <w:divsChild>
                        <w:div w:id="961302912">
                          <w:marLeft w:val="0"/>
                          <w:marRight w:val="0"/>
                          <w:marTop w:val="0"/>
                          <w:marBottom w:val="0"/>
                          <w:divBdr>
                            <w:top w:val="none" w:sz="0" w:space="0" w:color="auto"/>
                            <w:left w:val="none" w:sz="0" w:space="0" w:color="auto"/>
                            <w:bottom w:val="none" w:sz="0" w:space="0" w:color="auto"/>
                            <w:right w:val="none" w:sz="0" w:space="0" w:color="auto"/>
                          </w:divBdr>
                          <w:divsChild>
                            <w:div w:id="1404527644">
                              <w:marLeft w:val="0"/>
                              <w:marRight w:val="0"/>
                              <w:marTop w:val="0"/>
                              <w:marBottom w:val="0"/>
                              <w:divBdr>
                                <w:top w:val="none" w:sz="0" w:space="0" w:color="auto"/>
                                <w:left w:val="none" w:sz="0" w:space="0" w:color="auto"/>
                                <w:bottom w:val="none" w:sz="0" w:space="0" w:color="auto"/>
                                <w:right w:val="none" w:sz="0" w:space="0" w:color="auto"/>
                              </w:divBdr>
                              <w:divsChild>
                                <w:div w:id="56036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0844552">
          <w:marLeft w:val="0"/>
          <w:marRight w:val="0"/>
          <w:marTop w:val="0"/>
          <w:marBottom w:val="0"/>
          <w:divBdr>
            <w:top w:val="none" w:sz="0" w:space="0" w:color="auto"/>
            <w:left w:val="none" w:sz="0" w:space="0" w:color="auto"/>
            <w:bottom w:val="none" w:sz="0" w:space="0" w:color="auto"/>
            <w:right w:val="none" w:sz="0" w:space="0" w:color="auto"/>
          </w:divBdr>
          <w:divsChild>
            <w:div w:id="1372727081">
              <w:marLeft w:val="0"/>
              <w:marRight w:val="0"/>
              <w:marTop w:val="0"/>
              <w:marBottom w:val="0"/>
              <w:divBdr>
                <w:top w:val="none" w:sz="0" w:space="0" w:color="auto"/>
                <w:left w:val="none" w:sz="0" w:space="0" w:color="auto"/>
                <w:bottom w:val="none" w:sz="0" w:space="0" w:color="auto"/>
                <w:right w:val="none" w:sz="0" w:space="0" w:color="auto"/>
              </w:divBdr>
              <w:divsChild>
                <w:div w:id="224881440">
                  <w:marLeft w:val="0"/>
                  <w:marRight w:val="0"/>
                  <w:marTop w:val="0"/>
                  <w:marBottom w:val="0"/>
                  <w:divBdr>
                    <w:top w:val="none" w:sz="0" w:space="0" w:color="auto"/>
                    <w:left w:val="none" w:sz="0" w:space="0" w:color="auto"/>
                    <w:bottom w:val="none" w:sz="0" w:space="0" w:color="auto"/>
                    <w:right w:val="none" w:sz="0" w:space="0" w:color="auto"/>
                  </w:divBdr>
                  <w:divsChild>
                    <w:div w:id="742946242">
                      <w:marLeft w:val="284"/>
                      <w:marRight w:val="0"/>
                      <w:marTop w:val="0"/>
                      <w:marBottom w:val="0"/>
                      <w:divBdr>
                        <w:top w:val="none" w:sz="0" w:space="0" w:color="auto"/>
                        <w:left w:val="none" w:sz="0" w:space="0" w:color="auto"/>
                        <w:bottom w:val="none" w:sz="0" w:space="0" w:color="auto"/>
                        <w:right w:val="none" w:sz="0" w:space="0" w:color="auto"/>
                      </w:divBdr>
                    </w:div>
                    <w:div w:id="1718436659">
                      <w:marLeft w:val="0"/>
                      <w:marRight w:val="0"/>
                      <w:marTop w:val="0"/>
                      <w:marBottom w:val="136"/>
                      <w:divBdr>
                        <w:top w:val="none" w:sz="0" w:space="0" w:color="auto"/>
                        <w:left w:val="none" w:sz="0" w:space="0" w:color="auto"/>
                        <w:bottom w:val="none" w:sz="0" w:space="0" w:color="auto"/>
                        <w:right w:val="none" w:sz="0" w:space="0" w:color="auto"/>
                      </w:divBdr>
                      <w:divsChild>
                        <w:div w:id="288315784">
                          <w:marLeft w:val="0"/>
                          <w:marRight w:val="0"/>
                          <w:marTop w:val="0"/>
                          <w:marBottom w:val="0"/>
                          <w:divBdr>
                            <w:top w:val="none" w:sz="0" w:space="0" w:color="auto"/>
                            <w:left w:val="none" w:sz="0" w:space="0" w:color="auto"/>
                            <w:bottom w:val="none" w:sz="0" w:space="0" w:color="auto"/>
                            <w:right w:val="none" w:sz="0" w:space="0" w:color="auto"/>
                          </w:divBdr>
                          <w:divsChild>
                            <w:div w:id="682895844">
                              <w:marLeft w:val="0"/>
                              <w:marRight w:val="0"/>
                              <w:marTop w:val="0"/>
                              <w:marBottom w:val="0"/>
                              <w:divBdr>
                                <w:top w:val="none" w:sz="0" w:space="0" w:color="auto"/>
                                <w:left w:val="none" w:sz="0" w:space="0" w:color="auto"/>
                                <w:bottom w:val="none" w:sz="0" w:space="0" w:color="auto"/>
                                <w:right w:val="none" w:sz="0" w:space="0" w:color="auto"/>
                              </w:divBdr>
                              <w:divsChild>
                                <w:div w:id="82262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155590">
          <w:marLeft w:val="0"/>
          <w:marRight w:val="0"/>
          <w:marTop w:val="0"/>
          <w:marBottom w:val="0"/>
          <w:divBdr>
            <w:top w:val="none" w:sz="0" w:space="0" w:color="auto"/>
            <w:left w:val="none" w:sz="0" w:space="0" w:color="auto"/>
            <w:bottom w:val="none" w:sz="0" w:space="0" w:color="auto"/>
            <w:right w:val="none" w:sz="0" w:space="0" w:color="auto"/>
          </w:divBdr>
          <w:divsChild>
            <w:div w:id="1800763310">
              <w:marLeft w:val="0"/>
              <w:marRight w:val="0"/>
              <w:marTop w:val="0"/>
              <w:marBottom w:val="0"/>
              <w:divBdr>
                <w:top w:val="none" w:sz="0" w:space="0" w:color="auto"/>
                <w:left w:val="none" w:sz="0" w:space="0" w:color="auto"/>
                <w:bottom w:val="none" w:sz="0" w:space="0" w:color="auto"/>
                <w:right w:val="none" w:sz="0" w:space="0" w:color="auto"/>
              </w:divBdr>
              <w:divsChild>
                <w:div w:id="1323120139">
                  <w:marLeft w:val="0"/>
                  <w:marRight w:val="0"/>
                  <w:marTop w:val="0"/>
                  <w:marBottom w:val="0"/>
                  <w:divBdr>
                    <w:top w:val="none" w:sz="0" w:space="0" w:color="auto"/>
                    <w:left w:val="none" w:sz="0" w:space="0" w:color="auto"/>
                    <w:bottom w:val="none" w:sz="0" w:space="0" w:color="auto"/>
                    <w:right w:val="none" w:sz="0" w:space="0" w:color="auto"/>
                  </w:divBdr>
                  <w:divsChild>
                    <w:div w:id="29033361">
                      <w:marLeft w:val="0"/>
                      <w:marRight w:val="0"/>
                      <w:marTop w:val="0"/>
                      <w:marBottom w:val="136"/>
                      <w:divBdr>
                        <w:top w:val="none" w:sz="0" w:space="0" w:color="auto"/>
                        <w:left w:val="none" w:sz="0" w:space="0" w:color="auto"/>
                        <w:bottom w:val="none" w:sz="0" w:space="0" w:color="auto"/>
                        <w:right w:val="none" w:sz="0" w:space="0" w:color="auto"/>
                      </w:divBdr>
                      <w:divsChild>
                        <w:div w:id="1262253471">
                          <w:marLeft w:val="0"/>
                          <w:marRight w:val="0"/>
                          <w:marTop w:val="0"/>
                          <w:marBottom w:val="0"/>
                          <w:divBdr>
                            <w:top w:val="none" w:sz="0" w:space="0" w:color="auto"/>
                            <w:left w:val="none" w:sz="0" w:space="0" w:color="auto"/>
                            <w:bottom w:val="none" w:sz="0" w:space="0" w:color="auto"/>
                            <w:right w:val="none" w:sz="0" w:space="0" w:color="auto"/>
                          </w:divBdr>
                          <w:divsChild>
                            <w:div w:id="1562133861">
                              <w:marLeft w:val="0"/>
                              <w:marRight w:val="0"/>
                              <w:marTop w:val="0"/>
                              <w:marBottom w:val="0"/>
                              <w:divBdr>
                                <w:top w:val="none" w:sz="0" w:space="0" w:color="auto"/>
                                <w:left w:val="none" w:sz="0" w:space="0" w:color="auto"/>
                                <w:bottom w:val="none" w:sz="0" w:space="0" w:color="auto"/>
                                <w:right w:val="none" w:sz="0" w:space="0" w:color="auto"/>
                              </w:divBdr>
                              <w:divsChild>
                                <w:div w:id="196117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94726">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5253904">
      <w:bodyDiv w:val="1"/>
      <w:marLeft w:val="0"/>
      <w:marRight w:val="0"/>
      <w:marTop w:val="0"/>
      <w:marBottom w:val="0"/>
      <w:divBdr>
        <w:top w:val="none" w:sz="0" w:space="0" w:color="auto"/>
        <w:left w:val="none" w:sz="0" w:space="0" w:color="auto"/>
        <w:bottom w:val="none" w:sz="0" w:space="0" w:color="auto"/>
        <w:right w:val="none" w:sz="0" w:space="0" w:color="auto"/>
      </w:divBdr>
    </w:div>
    <w:div w:id="1431243406">
      <w:bodyDiv w:val="1"/>
      <w:marLeft w:val="0"/>
      <w:marRight w:val="0"/>
      <w:marTop w:val="0"/>
      <w:marBottom w:val="0"/>
      <w:divBdr>
        <w:top w:val="none" w:sz="0" w:space="0" w:color="auto"/>
        <w:left w:val="none" w:sz="0" w:space="0" w:color="auto"/>
        <w:bottom w:val="none" w:sz="0" w:space="0" w:color="auto"/>
        <w:right w:val="none" w:sz="0" w:space="0" w:color="auto"/>
      </w:divBdr>
    </w:div>
    <w:div w:id="1498568931">
      <w:bodyDiv w:val="1"/>
      <w:marLeft w:val="0"/>
      <w:marRight w:val="0"/>
      <w:marTop w:val="0"/>
      <w:marBottom w:val="0"/>
      <w:divBdr>
        <w:top w:val="none" w:sz="0" w:space="0" w:color="auto"/>
        <w:left w:val="none" w:sz="0" w:space="0" w:color="auto"/>
        <w:bottom w:val="none" w:sz="0" w:space="0" w:color="auto"/>
        <w:right w:val="none" w:sz="0" w:space="0" w:color="auto"/>
      </w:divBdr>
    </w:div>
    <w:div w:id="1618246767">
      <w:bodyDiv w:val="1"/>
      <w:marLeft w:val="0"/>
      <w:marRight w:val="0"/>
      <w:marTop w:val="0"/>
      <w:marBottom w:val="0"/>
      <w:divBdr>
        <w:top w:val="none" w:sz="0" w:space="0" w:color="auto"/>
        <w:left w:val="none" w:sz="0" w:space="0" w:color="auto"/>
        <w:bottom w:val="none" w:sz="0" w:space="0" w:color="auto"/>
        <w:right w:val="none" w:sz="0" w:space="0" w:color="auto"/>
      </w:divBdr>
    </w:div>
    <w:div w:id="1689866857">
      <w:bodyDiv w:val="1"/>
      <w:marLeft w:val="0"/>
      <w:marRight w:val="0"/>
      <w:marTop w:val="0"/>
      <w:marBottom w:val="0"/>
      <w:divBdr>
        <w:top w:val="none" w:sz="0" w:space="0" w:color="auto"/>
        <w:left w:val="none" w:sz="0" w:space="0" w:color="auto"/>
        <w:bottom w:val="none" w:sz="0" w:space="0" w:color="auto"/>
        <w:right w:val="none" w:sz="0" w:space="0" w:color="auto"/>
      </w:divBdr>
    </w:div>
    <w:div w:id="1725639488">
      <w:bodyDiv w:val="1"/>
      <w:marLeft w:val="0"/>
      <w:marRight w:val="0"/>
      <w:marTop w:val="0"/>
      <w:marBottom w:val="0"/>
      <w:divBdr>
        <w:top w:val="none" w:sz="0" w:space="0" w:color="auto"/>
        <w:left w:val="none" w:sz="0" w:space="0" w:color="auto"/>
        <w:bottom w:val="none" w:sz="0" w:space="0" w:color="auto"/>
        <w:right w:val="none" w:sz="0" w:space="0" w:color="auto"/>
      </w:divBdr>
    </w:div>
    <w:div w:id="1774781133">
      <w:bodyDiv w:val="1"/>
      <w:marLeft w:val="0"/>
      <w:marRight w:val="0"/>
      <w:marTop w:val="0"/>
      <w:marBottom w:val="0"/>
      <w:divBdr>
        <w:top w:val="none" w:sz="0" w:space="0" w:color="auto"/>
        <w:left w:val="none" w:sz="0" w:space="0" w:color="auto"/>
        <w:bottom w:val="none" w:sz="0" w:space="0" w:color="auto"/>
        <w:right w:val="none" w:sz="0" w:space="0" w:color="auto"/>
      </w:divBdr>
    </w:div>
    <w:div w:id="1818494366">
      <w:bodyDiv w:val="1"/>
      <w:marLeft w:val="0"/>
      <w:marRight w:val="0"/>
      <w:marTop w:val="0"/>
      <w:marBottom w:val="0"/>
      <w:divBdr>
        <w:top w:val="none" w:sz="0" w:space="0" w:color="auto"/>
        <w:left w:val="none" w:sz="0" w:space="0" w:color="auto"/>
        <w:bottom w:val="none" w:sz="0" w:space="0" w:color="auto"/>
        <w:right w:val="none" w:sz="0" w:space="0" w:color="auto"/>
      </w:divBdr>
    </w:div>
    <w:div w:id="1842969994">
      <w:bodyDiv w:val="1"/>
      <w:marLeft w:val="0"/>
      <w:marRight w:val="0"/>
      <w:marTop w:val="0"/>
      <w:marBottom w:val="0"/>
      <w:divBdr>
        <w:top w:val="none" w:sz="0" w:space="0" w:color="auto"/>
        <w:left w:val="none" w:sz="0" w:space="0" w:color="auto"/>
        <w:bottom w:val="none" w:sz="0" w:space="0" w:color="auto"/>
        <w:right w:val="none" w:sz="0" w:space="0" w:color="auto"/>
      </w:divBdr>
    </w:div>
    <w:div w:id="1871796428">
      <w:bodyDiv w:val="1"/>
      <w:marLeft w:val="0"/>
      <w:marRight w:val="0"/>
      <w:marTop w:val="0"/>
      <w:marBottom w:val="0"/>
      <w:divBdr>
        <w:top w:val="none" w:sz="0" w:space="0" w:color="auto"/>
        <w:left w:val="none" w:sz="0" w:space="0" w:color="auto"/>
        <w:bottom w:val="none" w:sz="0" w:space="0" w:color="auto"/>
        <w:right w:val="none" w:sz="0" w:space="0" w:color="auto"/>
      </w:divBdr>
    </w:div>
    <w:div w:id="1878738930">
      <w:bodyDiv w:val="1"/>
      <w:marLeft w:val="0"/>
      <w:marRight w:val="0"/>
      <w:marTop w:val="0"/>
      <w:marBottom w:val="0"/>
      <w:divBdr>
        <w:top w:val="none" w:sz="0" w:space="0" w:color="auto"/>
        <w:left w:val="none" w:sz="0" w:space="0" w:color="auto"/>
        <w:bottom w:val="none" w:sz="0" w:space="0" w:color="auto"/>
        <w:right w:val="none" w:sz="0" w:space="0" w:color="auto"/>
      </w:divBdr>
    </w:div>
    <w:div w:id="1908760025">
      <w:bodyDiv w:val="1"/>
      <w:marLeft w:val="0"/>
      <w:marRight w:val="0"/>
      <w:marTop w:val="0"/>
      <w:marBottom w:val="0"/>
      <w:divBdr>
        <w:top w:val="none" w:sz="0" w:space="0" w:color="auto"/>
        <w:left w:val="none" w:sz="0" w:space="0" w:color="auto"/>
        <w:bottom w:val="none" w:sz="0" w:space="0" w:color="auto"/>
        <w:right w:val="none" w:sz="0" w:space="0" w:color="auto"/>
      </w:divBdr>
      <w:divsChild>
        <w:div w:id="1381831414">
          <w:marLeft w:val="0"/>
          <w:marRight w:val="0"/>
          <w:marTop w:val="0"/>
          <w:marBottom w:val="0"/>
          <w:divBdr>
            <w:top w:val="none" w:sz="0" w:space="0" w:color="auto"/>
            <w:left w:val="none" w:sz="0" w:space="0" w:color="auto"/>
            <w:bottom w:val="none" w:sz="0" w:space="0" w:color="auto"/>
            <w:right w:val="none" w:sz="0" w:space="0" w:color="auto"/>
          </w:divBdr>
          <w:divsChild>
            <w:div w:id="74866178">
              <w:marLeft w:val="0"/>
              <w:marRight w:val="0"/>
              <w:marTop w:val="0"/>
              <w:marBottom w:val="0"/>
              <w:divBdr>
                <w:top w:val="none" w:sz="0" w:space="0" w:color="auto"/>
                <w:left w:val="none" w:sz="0" w:space="0" w:color="auto"/>
                <w:bottom w:val="none" w:sz="0" w:space="0" w:color="auto"/>
                <w:right w:val="none" w:sz="0" w:space="0" w:color="auto"/>
              </w:divBdr>
            </w:div>
            <w:div w:id="185564247">
              <w:marLeft w:val="0"/>
              <w:marRight w:val="0"/>
              <w:marTop w:val="0"/>
              <w:marBottom w:val="0"/>
              <w:divBdr>
                <w:top w:val="none" w:sz="0" w:space="0" w:color="auto"/>
                <w:left w:val="none" w:sz="0" w:space="0" w:color="auto"/>
                <w:bottom w:val="none" w:sz="0" w:space="0" w:color="auto"/>
                <w:right w:val="none" w:sz="0" w:space="0" w:color="auto"/>
              </w:divBdr>
            </w:div>
            <w:div w:id="633800906">
              <w:marLeft w:val="0"/>
              <w:marRight w:val="0"/>
              <w:marTop w:val="0"/>
              <w:marBottom w:val="0"/>
              <w:divBdr>
                <w:top w:val="none" w:sz="0" w:space="0" w:color="auto"/>
                <w:left w:val="none" w:sz="0" w:space="0" w:color="auto"/>
                <w:bottom w:val="none" w:sz="0" w:space="0" w:color="auto"/>
                <w:right w:val="none" w:sz="0" w:space="0" w:color="auto"/>
              </w:divBdr>
            </w:div>
            <w:div w:id="739408924">
              <w:marLeft w:val="0"/>
              <w:marRight w:val="0"/>
              <w:marTop w:val="0"/>
              <w:marBottom w:val="0"/>
              <w:divBdr>
                <w:top w:val="none" w:sz="0" w:space="0" w:color="auto"/>
                <w:left w:val="none" w:sz="0" w:space="0" w:color="auto"/>
                <w:bottom w:val="none" w:sz="0" w:space="0" w:color="auto"/>
                <w:right w:val="none" w:sz="0" w:space="0" w:color="auto"/>
              </w:divBdr>
            </w:div>
            <w:div w:id="739525434">
              <w:marLeft w:val="0"/>
              <w:marRight w:val="0"/>
              <w:marTop w:val="0"/>
              <w:marBottom w:val="0"/>
              <w:divBdr>
                <w:top w:val="none" w:sz="0" w:space="0" w:color="auto"/>
                <w:left w:val="none" w:sz="0" w:space="0" w:color="auto"/>
                <w:bottom w:val="none" w:sz="0" w:space="0" w:color="auto"/>
                <w:right w:val="none" w:sz="0" w:space="0" w:color="auto"/>
              </w:divBdr>
            </w:div>
            <w:div w:id="1175270048">
              <w:marLeft w:val="0"/>
              <w:marRight w:val="0"/>
              <w:marTop w:val="0"/>
              <w:marBottom w:val="0"/>
              <w:divBdr>
                <w:top w:val="none" w:sz="0" w:space="0" w:color="auto"/>
                <w:left w:val="none" w:sz="0" w:space="0" w:color="auto"/>
                <w:bottom w:val="none" w:sz="0" w:space="0" w:color="auto"/>
                <w:right w:val="none" w:sz="0" w:space="0" w:color="auto"/>
              </w:divBdr>
            </w:div>
            <w:div w:id="1321885379">
              <w:marLeft w:val="0"/>
              <w:marRight w:val="0"/>
              <w:marTop w:val="0"/>
              <w:marBottom w:val="0"/>
              <w:divBdr>
                <w:top w:val="none" w:sz="0" w:space="0" w:color="auto"/>
                <w:left w:val="none" w:sz="0" w:space="0" w:color="auto"/>
                <w:bottom w:val="none" w:sz="0" w:space="0" w:color="auto"/>
                <w:right w:val="none" w:sz="0" w:space="0" w:color="auto"/>
              </w:divBdr>
            </w:div>
            <w:div w:id="1363359874">
              <w:marLeft w:val="0"/>
              <w:marRight w:val="0"/>
              <w:marTop w:val="0"/>
              <w:marBottom w:val="0"/>
              <w:divBdr>
                <w:top w:val="none" w:sz="0" w:space="0" w:color="auto"/>
                <w:left w:val="none" w:sz="0" w:space="0" w:color="auto"/>
                <w:bottom w:val="none" w:sz="0" w:space="0" w:color="auto"/>
                <w:right w:val="none" w:sz="0" w:space="0" w:color="auto"/>
              </w:divBdr>
            </w:div>
            <w:div w:id="1443839123">
              <w:marLeft w:val="0"/>
              <w:marRight w:val="0"/>
              <w:marTop w:val="0"/>
              <w:marBottom w:val="0"/>
              <w:divBdr>
                <w:top w:val="none" w:sz="0" w:space="0" w:color="auto"/>
                <w:left w:val="none" w:sz="0" w:space="0" w:color="auto"/>
                <w:bottom w:val="none" w:sz="0" w:space="0" w:color="auto"/>
                <w:right w:val="none" w:sz="0" w:space="0" w:color="auto"/>
              </w:divBdr>
            </w:div>
            <w:div w:id="1551376670">
              <w:marLeft w:val="0"/>
              <w:marRight w:val="0"/>
              <w:marTop w:val="0"/>
              <w:marBottom w:val="0"/>
              <w:divBdr>
                <w:top w:val="none" w:sz="0" w:space="0" w:color="auto"/>
                <w:left w:val="none" w:sz="0" w:space="0" w:color="auto"/>
                <w:bottom w:val="none" w:sz="0" w:space="0" w:color="auto"/>
                <w:right w:val="none" w:sz="0" w:space="0" w:color="auto"/>
              </w:divBdr>
            </w:div>
            <w:div w:id="1618833122">
              <w:marLeft w:val="0"/>
              <w:marRight w:val="0"/>
              <w:marTop w:val="0"/>
              <w:marBottom w:val="0"/>
              <w:divBdr>
                <w:top w:val="none" w:sz="0" w:space="0" w:color="auto"/>
                <w:left w:val="none" w:sz="0" w:space="0" w:color="auto"/>
                <w:bottom w:val="none" w:sz="0" w:space="0" w:color="auto"/>
                <w:right w:val="none" w:sz="0" w:space="0" w:color="auto"/>
              </w:divBdr>
            </w:div>
            <w:div w:id="1840852117">
              <w:marLeft w:val="0"/>
              <w:marRight w:val="0"/>
              <w:marTop w:val="0"/>
              <w:marBottom w:val="0"/>
              <w:divBdr>
                <w:top w:val="none" w:sz="0" w:space="0" w:color="auto"/>
                <w:left w:val="none" w:sz="0" w:space="0" w:color="auto"/>
                <w:bottom w:val="none" w:sz="0" w:space="0" w:color="auto"/>
                <w:right w:val="none" w:sz="0" w:space="0" w:color="auto"/>
              </w:divBdr>
            </w:div>
            <w:div w:id="185048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408723">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089186081">
          <w:marLeft w:val="150"/>
          <w:marRight w:val="0"/>
          <w:marTop w:val="0"/>
          <w:marBottom w:val="0"/>
          <w:divBdr>
            <w:top w:val="none" w:sz="0" w:space="0" w:color="auto"/>
            <w:left w:val="none" w:sz="0" w:space="0" w:color="auto"/>
            <w:bottom w:val="none" w:sz="0" w:space="0" w:color="auto"/>
            <w:right w:val="none" w:sz="0" w:space="0" w:color="auto"/>
          </w:divBdr>
          <w:divsChild>
            <w:div w:id="530000932">
              <w:marLeft w:val="0"/>
              <w:marRight w:val="0"/>
              <w:marTop w:val="0"/>
              <w:marBottom w:val="0"/>
              <w:divBdr>
                <w:top w:val="none" w:sz="0" w:space="0" w:color="auto"/>
                <w:left w:val="none" w:sz="0" w:space="0" w:color="auto"/>
                <w:bottom w:val="none" w:sz="0" w:space="0" w:color="auto"/>
                <w:right w:val="none" w:sz="0" w:space="0" w:color="auto"/>
              </w:divBdr>
              <w:divsChild>
                <w:div w:id="1068504186">
                  <w:marLeft w:val="0"/>
                  <w:marRight w:val="0"/>
                  <w:marTop w:val="0"/>
                  <w:marBottom w:val="0"/>
                  <w:divBdr>
                    <w:top w:val="none" w:sz="0" w:space="0" w:color="auto"/>
                    <w:left w:val="none" w:sz="0" w:space="0" w:color="auto"/>
                    <w:bottom w:val="none" w:sz="0" w:space="0" w:color="auto"/>
                    <w:right w:val="none" w:sz="0" w:space="0" w:color="auto"/>
                  </w:divBdr>
                  <w:divsChild>
                    <w:div w:id="211486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853470">
      <w:bodyDiv w:val="1"/>
      <w:marLeft w:val="0"/>
      <w:marRight w:val="0"/>
      <w:marTop w:val="0"/>
      <w:marBottom w:val="0"/>
      <w:divBdr>
        <w:top w:val="none" w:sz="0" w:space="0" w:color="auto"/>
        <w:left w:val="none" w:sz="0" w:space="0" w:color="auto"/>
        <w:bottom w:val="none" w:sz="0" w:space="0" w:color="auto"/>
        <w:right w:val="none" w:sz="0" w:space="0" w:color="auto"/>
      </w:divBdr>
    </w:div>
    <w:div w:id="1938126583">
      <w:bodyDiv w:val="1"/>
      <w:marLeft w:val="0"/>
      <w:marRight w:val="0"/>
      <w:marTop w:val="0"/>
      <w:marBottom w:val="0"/>
      <w:divBdr>
        <w:top w:val="none" w:sz="0" w:space="0" w:color="auto"/>
        <w:left w:val="none" w:sz="0" w:space="0" w:color="auto"/>
        <w:bottom w:val="none" w:sz="0" w:space="0" w:color="auto"/>
        <w:right w:val="none" w:sz="0" w:space="0" w:color="auto"/>
      </w:divBdr>
      <w:divsChild>
        <w:div w:id="1254782744">
          <w:marLeft w:val="0"/>
          <w:marRight w:val="0"/>
          <w:marTop w:val="0"/>
          <w:marBottom w:val="0"/>
          <w:divBdr>
            <w:top w:val="none" w:sz="0" w:space="0" w:color="auto"/>
            <w:left w:val="none" w:sz="0" w:space="0" w:color="auto"/>
            <w:bottom w:val="none" w:sz="0" w:space="0" w:color="auto"/>
            <w:right w:val="none" w:sz="0" w:space="0" w:color="auto"/>
          </w:divBdr>
          <w:divsChild>
            <w:div w:id="67463290">
              <w:marLeft w:val="0"/>
              <w:marRight w:val="0"/>
              <w:marTop w:val="0"/>
              <w:marBottom w:val="0"/>
              <w:divBdr>
                <w:top w:val="none" w:sz="0" w:space="0" w:color="auto"/>
                <w:left w:val="none" w:sz="0" w:space="0" w:color="auto"/>
                <w:bottom w:val="none" w:sz="0" w:space="0" w:color="auto"/>
                <w:right w:val="none" w:sz="0" w:space="0" w:color="auto"/>
              </w:divBdr>
            </w:div>
            <w:div w:id="183516049">
              <w:marLeft w:val="0"/>
              <w:marRight w:val="0"/>
              <w:marTop w:val="0"/>
              <w:marBottom w:val="0"/>
              <w:divBdr>
                <w:top w:val="none" w:sz="0" w:space="0" w:color="auto"/>
                <w:left w:val="none" w:sz="0" w:space="0" w:color="auto"/>
                <w:bottom w:val="none" w:sz="0" w:space="0" w:color="auto"/>
                <w:right w:val="none" w:sz="0" w:space="0" w:color="auto"/>
              </w:divBdr>
            </w:div>
            <w:div w:id="309947360">
              <w:marLeft w:val="0"/>
              <w:marRight w:val="0"/>
              <w:marTop w:val="0"/>
              <w:marBottom w:val="0"/>
              <w:divBdr>
                <w:top w:val="none" w:sz="0" w:space="0" w:color="auto"/>
                <w:left w:val="none" w:sz="0" w:space="0" w:color="auto"/>
                <w:bottom w:val="none" w:sz="0" w:space="0" w:color="auto"/>
                <w:right w:val="none" w:sz="0" w:space="0" w:color="auto"/>
              </w:divBdr>
            </w:div>
            <w:div w:id="797453865">
              <w:marLeft w:val="0"/>
              <w:marRight w:val="0"/>
              <w:marTop w:val="0"/>
              <w:marBottom w:val="0"/>
              <w:divBdr>
                <w:top w:val="none" w:sz="0" w:space="0" w:color="auto"/>
                <w:left w:val="none" w:sz="0" w:space="0" w:color="auto"/>
                <w:bottom w:val="none" w:sz="0" w:space="0" w:color="auto"/>
                <w:right w:val="none" w:sz="0" w:space="0" w:color="auto"/>
              </w:divBdr>
            </w:div>
            <w:div w:id="998077581">
              <w:marLeft w:val="0"/>
              <w:marRight w:val="0"/>
              <w:marTop w:val="0"/>
              <w:marBottom w:val="0"/>
              <w:divBdr>
                <w:top w:val="none" w:sz="0" w:space="0" w:color="auto"/>
                <w:left w:val="none" w:sz="0" w:space="0" w:color="auto"/>
                <w:bottom w:val="none" w:sz="0" w:space="0" w:color="auto"/>
                <w:right w:val="none" w:sz="0" w:space="0" w:color="auto"/>
              </w:divBdr>
            </w:div>
            <w:div w:id="1023440910">
              <w:marLeft w:val="0"/>
              <w:marRight w:val="0"/>
              <w:marTop w:val="0"/>
              <w:marBottom w:val="0"/>
              <w:divBdr>
                <w:top w:val="none" w:sz="0" w:space="0" w:color="auto"/>
                <w:left w:val="none" w:sz="0" w:space="0" w:color="auto"/>
                <w:bottom w:val="none" w:sz="0" w:space="0" w:color="auto"/>
                <w:right w:val="none" w:sz="0" w:space="0" w:color="auto"/>
              </w:divBdr>
            </w:div>
            <w:div w:id="1129593086">
              <w:marLeft w:val="0"/>
              <w:marRight w:val="0"/>
              <w:marTop w:val="0"/>
              <w:marBottom w:val="0"/>
              <w:divBdr>
                <w:top w:val="none" w:sz="0" w:space="0" w:color="auto"/>
                <w:left w:val="none" w:sz="0" w:space="0" w:color="auto"/>
                <w:bottom w:val="none" w:sz="0" w:space="0" w:color="auto"/>
                <w:right w:val="none" w:sz="0" w:space="0" w:color="auto"/>
              </w:divBdr>
            </w:div>
            <w:div w:id="1176190839">
              <w:marLeft w:val="0"/>
              <w:marRight w:val="0"/>
              <w:marTop w:val="0"/>
              <w:marBottom w:val="0"/>
              <w:divBdr>
                <w:top w:val="none" w:sz="0" w:space="0" w:color="auto"/>
                <w:left w:val="none" w:sz="0" w:space="0" w:color="auto"/>
                <w:bottom w:val="none" w:sz="0" w:space="0" w:color="auto"/>
                <w:right w:val="none" w:sz="0" w:space="0" w:color="auto"/>
              </w:divBdr>
            </w:div>
            <w:div w:id="1313490160">
              <w:marLeft w:val="0"/>
              <w:marRight w:val="0"/>
              <w:marTop w:val="0"/>
              <w:marBottom w:val="0"/>
              <w:divBdr>
                <w:top w:val="none" w:sz="0" w:space="0" w:color="auto"/>
                <w:left w:val="none" w:sz="0" w:space="0" w:color="auto"/>
                <w:bottom w:val="none" w:sz="0" w:space="0" w:color="auto"/>
                <w:right w:val="none" w:sz="0" w:space="0" w:color="auto"/>
              </w:divBdr>
            </w:div>
            <w:div w:id="1396780067">
              <w:marLeft w:val="0"/>
              <w:marRight w:val="0"/>
              <w:marTop w:val="0"/>
              <w:marBottom w:val="0"/>
              <w:divBdr>
                <w:top w:val="none" w:sz="0" w:space="0" w:color="auto"/>
                <w:left w:val="none" w:sz="0" w:space="0" w:color="auto"/>
                <w:bottom w:val="none" w:sz="0" w:space="0" w:color="auto"/>
                <w:right w:val="none" w:sz="0" w:space="0" w:color="auto"/>
              </w:divBdr>
            </w:div>
            <w:div w:id="1452702509">
              <w:marLeft w:val="0"/>
              <w:marRight w:val="0"/>
              <w:marTop w:val="0"/>
              <w:marBottom w:val="0"/>
              <w:divBdr>
                <w:top w:val="none" w:sz="0" w:space="0" w:color="auto"/>
                <w:left w:val="none" w:sz="0" w:space="0" w:color="auto"/>
                <w:bottom w:val="none" w:sz="0" w:space="0" w:color="auto"/>
                <w:right w:val="none" w:sz="0" w:space="0" w:color="auto"/>
              </w:divBdr>
            </w:div>
            <w:div w:id="1652712844">
              <w:marLeft w:val="0"/>
              <w:marRight w:val="0"/>
              <w:marTop w:val="0"/>
              <w:marBottom w:val="0"/>
              <w:divBdr>
                <w:top w:val="none" w:sz="0" w:space="0" w:color="auto"/>
                <w:left w:val="none" w:sz="0" w:space="0" w:color="auto"/>
                <w:bottom w:val="none" w:sz="0" w:space="0" w:color="auto"/>
                <w:right w:val="none" w:sz="0" w:space="0" w:color="auto"/>
              </w:divBdr>
            </w:div>
            <w:div w:id="176731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85744">
      <w:bodyDiv w:val="1"/>
      <w:marLeft w:val="0"/>
      <w:marRight w:val="0"/>
      <w:marTop w:val="0"/>
      <w:marBottom w:val="0"/>
      <w:divBdr>
        <w:top w:val="none" w:sz="0" w:space="0" w:color="auto"/>
        <w:left w:val="none" w:sz="0" w:space="0" w:color="auto"/>
        <w:bottom w:val="none" w:sz="0" w:space="0" w:color="auto"/>
        <w:right w:val="none" w:sz="0" w:space="0" w:color="auto"/>
      </w:divBdr>
    </w:div>
    <w:div w:id="209165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sako.cz/profile_display_2.html" TargetMode="External"/><Relationship Id="rId13" Type="http://schemas.openxmlformats.org/officeDocument/2006/relationships/hyperlink" Target="https://zakazky.sako.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edlicka@sako.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dpora@eza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k.e-tenders.cz/manual.html"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fen.cz/"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rusko-a-belorusko-seznam-sankcionovanych-subjekt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ralegalb\OneDrive%20-%20MT%20Legal%20s.r.o.,%20advok&#225;tn&#237;%20kancel&#225;&#345;\Pro%20Para\Plocha\muzeum%20m&#283;sta%20brna_arnoldova%20vila%20vybaveni\OR_ZD_zakladni%20dokument_20220607.dot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759447-D05E-4490-81A5-CAA5D2EA1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OR_ZD_zakladni dokument_20220607</Template>
  <TotalTime>0</TotalTime>
  <Pages>22</Pages>
  <Words>5344</Words>
  <Characters>34217</Characters>
  <Application>Microsoft Office Word</Application>
  <DocSecurity>0</DocSecurity>
  <Lines>285</Lines>
  <Paragraphs>78</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
  <LinksUpToDate>false</LinksUpToDate>
  <CharactersWithSpaces>39483</CharactersWithSpaces>
  <SharedDoc>false</SharedDoc>
  <HLinks>
    <vt:vector size="180" baseType="variant">
      <vt:variant>
        <vt:i4>15990856</vt:i4>
      </vt:variant>
      <vt:variant>
        <vt:i4>156</vt:i4>
      </vt:variant>
      <vt:variant>
        <vt:i4>0</vt:i4>
      </vt:variant>
      <vt:variant>
        <vt:i4>5</vt:i4>
      </vt:variant>
      <vt:variant>
        <vt:lpwstr/>
      </vt:variant>
      <vt:variant>
        <vt:lpwstr>_Technická_kvalifikace_dle</vt:lpwstr>
      </vt:variant>
      <vt:variant>
        <vt:i4>8323295</vt:i4>
      </vt:variant>
      <vt:variant>
        <vt:i4>150</vt:i4>
      </vt:variant>
      <vt:variant>
        <vt:i4>0</vt:i4>
      </vt:variant>
      <vt:variant>
        <vt:i4>5</vt:i4>
      </vt:variant>
      <vt:variant>
        <vt:lpwstr/>
      </vt:variant>
      <vt:variant>
        <vt:lpwstr>_Ekonomická_kvalifikace_dle</vt:lpwstr>
      </vt:variant>
      <vt:variant>
        <vt:i4>27918805</vt:i4>
      </vt:variant>
      <vt:variant>
        <vt:i4>144</vt:i4>
      </vt:variant>
      <vt:variant>
        <vt:i4>0</vt:i4>
      </vt:variant>
      <vt:variant>
        <vt:i4>5</vt:i4>
      </vt:variant>
      <vt:variant>
        <vt:lpwstr/>
      </vt:variant>
      <vt:variant>
        <vt:lpwstr>_Profesní_kvalifikační_předpoklady</vt:lpwstr>
      </vt:variant>
      <vt:variant>
        <vt:i4>27263323</vt:i4>
      </vt:variant>
      <vt:variant>
        <vt:i4>138</vt:i4>
      </vt:variant>
      <vt:variant>
        <vt:i4>0</vt:i4>
      </vt:variant>
      <vt:variant>
        <vt:i4>5</vt:i4>
      </vt:variant>
      <vt:variant>
        <vt:lpwstr/>
      </vt:variant>
      <vt:variant>
        <vt:lpwstr>_Základní_kvalifikační_předpoklady</vt:lpwstr>
      </vt:variant>
      <vt:variant>
        <vt:i4>7667781</vt:i4>
      </vt:variant>
      <vt:variant>
        <vt:i4>135</vt:i4>
      </vt:variant>
      <vt:variant>
        <vt:i4>0</vt:i4>
      </vt:variant>
      <vt:variant>
        <vt:i4>5</vt:i4>
      </vt:variant>
      <vt:variant>
        <vt:lpwstr>mailto:Hotline@nipez.cz</vt:lpwstr>
      </vt:variant>
      <vt:variant>
        <vt:lpwstr/>
      </vt:variant>
      <vt:variant>
        <vt:i4>131143</vt:i4>
      </vt:variant>
      <vt:variant>
        <vt:i4>132</vt:i4>
      </vt:variant>
      <vt:variant>
        <vt:i4>0</vt:i4>
      </vt:variant>
      <vt:variant>
        <vt:i4>5</vt:i4>
      </vt:variant>
      <vt:variant>
        <vt:lpwstr>https://nen.nipez.cz/</vt:lpwstr>
      </vt:variant>
      <vt:variant>
        <vt:lpwstr/>
      </vt:variant>
      <vt:variant>
        <vt:i4>5505027</vt:i4>
      </vt:variant>
      <vt:variant>
        <vt:i4>129</vt:i4>
      </vt:variant>
      <vt:variant>
        <vt:i4>0</vt:i4>
      </vt:variant>
      <vt:variant>
        <vt:i4>5</vt:i4>
      </vt:variant>
      <vt:variant>
        <vt:lpwstr>https://nen.nipez.cz/UzivatelskeInformace/UzivatelskePrirucky</vt:lpwstr>
      </vt:variant>
      <vt:variant>
        <vt:lpwstr/>
      </vt:variant>
      <vt:variant>
        <vt:i4>131143</vt:i4>
      </vt:variant>
      <vt:variant>
        <vt:i4>126</vt:i4>
      </vt:variant>
      <vt:variant>
        <vt:i4>0</vt:i4>
      </vt:variant>
      <vt:variant>
        <vt:i4>5</vt:i4>
      </vt:variant>
      <vt:variant>
        <vt:lpwstr>https://nen.nipez.cz/</vt:lpwstr>
      </vt:variant>
      <vt:variant>
        <vt:lpwstr/>
      </vt:variant>
      <vt:variant>
        <vt:i4>1376319</vt:i4>
      </vt:variant>
      <vt:variant>
        <vt:i4>116</vt:i4>
      </vt:variant>
      <vt:variant>
        <vt:i4>0</vt:i4>
      </vt:variant>
      <vt:variant>
        <vt:i4>5</vt:i4>
      </vt:variant>
      <vt:variant>
        <vt:lpwstr/>
      </vt:variant>
      <vt:variant>
        <vt:lpwstr>_Toc519111238</vt:lpwstr>
      </vt:variant>
      <vt:variant>
        <vt:i4>1376319</vt:i4>
      </vt:variant>
      <vt:variant>
        <vt:i4>110</vt:i4>
      </vt:variant>
      <vt:variant>
        <vt:i4>0</vt:i4>
      </vt:variant>
      <vt:variant>
        <vt:i4>5</vt:i4>
      </vt:variant>
      <vt:variant>
        <vt:lpwstr/>
      </vt:variant>
      <vt:variant>
        <vt:lpwstr>_Toc519111237</vt:lpwstr>
      </vt:variant>
      <vt:variant>
        <vt:i4>1376319</vt:i4>
      </vt:variant>
      <vt:variant>
        <vt:i4>104</vt:i4>
      </vt:variant>
      <vt:variant>
        <vt:i4>0</vt:i4>
      </vt:variant>
      <vt:variant>
        <vt:i4>5</vt:i4>
      </vt:variant>
      <vt:variant>
        <vt:lpwstr/>
      </vt:variant>
      <vt:variant>
        <vt:lpwstr>_Toc519111236</vt:lpwstr>
      </vt:variant>
      <vt:variant>
        <vt:i4>1376319</vt:i4>
      </vt:variant>
      <vt:variant>
        <vt:i4>98</vt:i4>
      </vt:variant>
      <vt:variant>
        <vt:i4>0</vt:i4>
      </vt:variant>
      <vt:variant>
        <vt:i4>5</vt:i4>
      </vt:variant>
      <vt:variant>
        <vt:lpwstr/>
      </vt:variant>
      <vt:variant>
        <vt:lpwstr>_Toc519111235</vt:lpwstr>
      </vt:variant>
      <vt:variant>
        <vt:i4>1376319</vt:i4>
      </vt:variant>
      <vt:variant>
        <vt:i4>92</vt:i4>
      </vt:variant>
      <vt:variant>
        <vt:i4>0</vt:i4>
      </vt:variant>
      <vt:variant>
        <vt:i4>5</vt:i4>
      </vt:variant>
      <vt:variant>
        <vt:lpwstr/>
      </vt:variant>
      <vt:variant>
        <vt:lpwstr>_Toc519111234</vt:lpwstr>
      </vt:variant>
      <vt:variant>
        <vt:i4>1376319</vt:i4>
      </vt:variant>
      <vt:variant>
        <vt:i4>86</vt:i4>
      </vt:variant>
      <vt:variant>
        <vt:i4>0</vt:i4>
      </vt:variant>
      <vt:variant>
        <vt:i4>5</vt:i4>
      </vt:variant>
      <vt:variant>
        <vt:lpwstr/>
      </vt:variant>
      <vt:variant>
        <vt:lpwstr>_Toc519111233</vt:lpwstr>
      </vt:variant>
      <vt:variant>
        <vt:i4>1376319</vt:i4>
      </vt:variant>
      <vt:variant>
        <vt:i4>80</vt:i4>
      </vt:variant>
      <vt:variant>
        <vt:i4>0</vt:i4>
      </vt:variant>
      <vt:variant>
        <vt:i4>5</vt:i4>
      </vt:variant>
      <vt:variant>
        <vt:lpwstr/>
      </vt:variant>
      <vt:variant>
        <vt:lpwstr>_Toc519111232</vt:lpwstr>
      </vt:variant>
      <vt:variant>
        <vt:i4>1376319</vt:i4>
      </vt:variant>
      <vt:variant>
        <vt:i4>74</vt:i4>
      </vt:variant>
      <vt:variant>
        <vt:i4>0</vt:i4>
      </vt:variant>
      <vt:variant>
        <vt:i4>5</vt:i4>
      </vt:variant>
      <vt:variant>
        <vt:lpwstr/>
      </vt:variant>
      <vt:variant>
        <vt:lpwstr>_Toc519111231</vt:lpwstr>
      </vt:variant>
      <vt:variant>
        <vt:i4>1376319</vt:i4>
      </vt:variant>
      <vt:variant>
        <vt:i4>68</vt:i4>
      </vt:variant>
      <vt:variant>
        <vt:i4>0</vt:i4>
      </vt:variant>
      <vt:variant>
        <vt:i4>5</vt:i4>
      </vt:variant>
      <vt:variant>
        <vt:lpwstr/>
      </vt:variant>
      <vt:variant>
        <vt:lpwstr>_Toc519111230</vt:lpwstr>
      </vt:variant>
      <vt:variant>
        <vt:i4>1310783</vt:i4>
      </vt:variant>
      <vt:variant>
        <vt:i4>62</vt:i4>
      </vt:variant>
      <vt:variant>
        <vt:i4>0</vt:i4>
      </vt:variant>
      <vt:variant>
        <vt:i4>5</vt:i4>
      </vt:variant>
      <vt:variant>
        <vt:lpwstr/>
      </vt:variant>
      <vt:variant>
        <vt:lpwstr>_Toc519111229</vt:lpwstr>
      </vt:variant>
      <vt:variant>
        <vt:i4>1310783</vt:i4>
      </vt:variant>
      <vt:variant>
        <vt:i4>56</vt:i4>
      </vt:variant>
      <vt:variant>
        <vt:i4>0</vt:i4>
      </vt:variant>
      <vt:variant>
        <vt:i4>5</vt:i4>
      </vt:variant>
      <vt:variant>
        <vt:lpwstr/>
      </vt:variant>
      <vt:variant>
        <vt:lpwstr>_Toc519111228</vt:lpwstr>
      </vt:variant>
      <vt:variant>
        <vt:i4>1310783</vt:i4>
      </vt:variant>
      <vt:variant>
        <vt:i4>50</vt:i4>
      </vt:variant>
      <vt:variant>
        <vt:i4>0</vt:i4>
      </vt:variant>
      <vt:variant>
        <vt:i4>5</vt:i4>
      </vt:variant>
      <vt:variant>
        <vt:lpwstr/>
      </vt:variant>
      <vt:variant>
        <vt:lpwstr>_Toc519111227</vt:lpwstr>
      </vt:variant>
      <vt:variant>
        <vt:i4>1310783</vt:i4>
      </vt:variant>
      <vt:variant>
        <vt:i4>44</vt:i4>
      </vt:variant>
      <vt:variant>
        <vt:i4>0</vt:i4>
      </vt:variant>
      <vt:variant>
        <vt:i4>5</vt:i4>
      </vt:variant>
      <vt:variant>
        <vt:lpwstr/>
      </vt:variant>
      <vt:variant>
        <vt:lpwstr>_Toc519111226</vt:lpwstr>
      </vt:variant>
      <vt:variant>
        <vt:i4>1310783</vt:i4>
      </vt:variant>
      <vt:variant>
        <vt:i4>38</vt:i4>
      </vt:variant>
      <vt:variant>
        <vt:i4>0</vt:i4>
      </vt:variant>
      <vt:variant>
        <vt:i4>5</vt:i4>
      </vt:variant>
      <vt:variant>
        <vt:lpwstr/>
      </vt:variant>
      <vt:variant>
        <vt:lpwstr>_Toc519111225</vt:lpwstr>
      </vt:variant>
      <vt:variant>
        <vt:i4>1310783</vt:i4>
      </vt:variant>
      <vt:variant>
        <vt:i4>32</vt:i4>
      </vt:variant>
      <vt:variant>
        <vt:i4>0</vt:i4>
      </vt:variant>
      <vt:variant>
        <vt:i4>5</vt:i4>
      </vt:variant>
      <vt:variant>
        <vt:lpwstr/>
      </vt:variant>
      <vt:variant>
        <vt:lpwstr>_Toc519111224</vt:lpwstr>
      </vt:variant>
      <vt:variant>
        <vt:i4>1310783</vt:i4>
      </vt:variant>
      <vt:variant>
        <vt:i4>26</vt:i4>
      </vt:variant>
      <vt:variant>
        <vt:i4>0</vt:i4>
      </vt:variant>
      <vt:variant>
        <vt:i4>5</vt:i4>
      </vt:variant>
      <vt:variant>
        <vt:lpwstr/>
      </vt:variant>
      <vt:variant>
        <vt:lpwstr>_Toc519111223</vt:lpwstr>
      </vt:variant>
      <vt:variant>
        <vt:i4>1310783</vt:i4>
      </vt:variant>
      <vt:variant>
        <vt:i4>20</vt:i4>
      </vt:variant>
      <vt:variant>
        <vt:i4>0</vt:i4>
      </vt:variant>
      <vt:variant>
        <vt:i4>5</vt:i4>
      </vt:variant>
      <vt:variant>
        <vt:lpwstr/>
      </vt:variant>
      <vt:variant>
        <vt:lpwstr>_Toc519111221</vt:lpwstr>
      </vt:variant>
      <vt:variant>
        <vt:i4>1310783</vt:i4>
      </vt:variant>
      <vt:variant>
        <vt:i4>14</vt:i4>
      </vt:variant>
      <vt:variant>
        <vt:i4>0</vt:i4>
      </vt:variant>
      <vt:variant>
        <vt:i4>5</vt:i4>
      </vt:variant>
      <vt:variant>
        <vt:lpwstr/>
      </vt:variant>
      <vt:variant>
        <vt:lpwstr>_Toc519111220</vt:lpwstr>
      </vt:variant>
      <vt:variant>
        <vt:i4>1507391</vt:i4>
      </vt:variant>
      <vt:variant>
        <vt:i4>8</vt:i4>
      </vt:variant>
      <vt:variant>
        <vt:i4>0</vt:i4>
      </vt:variant>
      <vt:variant>
        <vt:i4>5</vt:i4>
      </vt:variant>
      <vt:variant>
        <vt:lpwstr/>
      </vt:variant>
      <vt:variant>
        <vt:lpwstr>_Toc519111219</vt:lpwstr>
      </vt:variant>
      <vt:variant>
        <vt:i4>1507391</vt:i4>
      </vt:variant>
      <vt:variant>
        <vt:i4>2</vt:i4>
      </vt:variant>
      <vt:variant>
        <vt:i4>0</vt:i4>
      </vt:variant>
      <vt:variant>
        <vt:i4>5</vt:i4>
      </vt:variant>
      <vt:variant>
        <vt:lpwstr/>
      </vt:variant>
      <vt:variant>
        <vt:lpwstr>_Toc519111218</vt:lpwstr>
      </vt:variant>
      <vt:variant>
        <vt:i4>7208999</vt:i4>
      </vt:variant>
      <vt:variant>
        <vt:i4>3</vt:i4>
      </vt:variant>
      <vt:variant>
        <vt:i4>0</vt:i4>
      </vt:variant>
      <vt:variant>
        <vt:i4>5</vt:i4>
      </vt:variant>
      <vt:variant>
        <vt:lpwstr>https://www.isvz.cz/ISVZ/Ciselniky/Strom.aspx?typ=1</vt:lpwstr>
      </vt:variant>
      <vt:variant>
        <vt:lpwstr/>
      </vt:variant>
      <vt:variant>
        <vt:i4>131143</vt:i4>
      </vt:variant>
      <vt:variant>
        <vt:i4>0</vt:i4>
      </vt:variant>
      <vt:variant>
        <vt:i4>0</vt:i4>
      </vt:variant>
      <vt:variant>
        <vt:i4>5</vt:i4>
      </vt:variant>
      <vt:variant>
        <vt:lpwstr>https://nen.nipez.cz/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Právní asistent Brno</dc:creator>
  <cp:keywords/>
  <cp:lastModifiedBy>Eliška Nedomová</cp:lastModifiedBy>
  <cp:revision>5</cp:revision>
  <cp:lastPrinted>2025-09-10T07:51:00Z</cp:lastPrinted>
  <dcterms:created xsi:type="dcterms:W3CDTF">2025-10-08T09:27:00Z</dcterms:created>
  <dcterms:modified xsi:type="dcterms:W3CDTF">2025-10-14T13:18:00Z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inks">
    <vt:lpwstr>&lt;?xml version="1.0" encoding="UTF-8"?&gt;&lt;Result&gt;&lt;NewXML&gt;&lt;PWSLinkDataSet xmlns="http://schemas.microsoft.com/office/project/server/webservices/PWSLinkDataSet/" /&gt;&lt;/NewXML&gt;&lt;ProjectUID&gt;6e9bd776-66e5-44a2-a030-3c41f2d1f3d1&lt;/ProjectUID&gt;&lt;OldXML&gt;&lt;PWSLinkDataSet xm</vt:lpwstr>
  </property>
  <property fmtid="{D5CDD505-2E9C-101B-9397-08002B2CF9AE}" pid="4" name="Status">
    <vt:lpwstr>Koncept</vt:lpwstr>
  </property>
  <property fmtid="{D5CDD505-2E9C-101B-9397-08002B2CF9AE}" pid="5" name="Owner">
    <vt:lpwstr/>
  </property>
</Properties>
</file>